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E53" w:rsidRPr="00004135" w:rsidRDefault="00915E53" w:rsidP="006058D4">
      <w:pPr>
        <w:pStyle w:val="Nzev"/>
        <w:rPr>
          <w:sz w:val="48"/>
          <w:lang w:val="cs-CZ"/>
        </w:rPr>
      </w:pPr>
      <w:r w:rsidRPr="00004135">
        <w:rPr>
          <w:sz w:val="48"/>
          <w:lang w:val="cs-CZ"/>
        </w:rPr>
        <w:t>SMLOUVA O DÍLO</w:t>
      </w:r>
    </w:p>
    <w:p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„NOZ“)</w:t>
      </w:r>
    </w:p>
    <w:p w:rsidR="00915E53" w:rsidRPr="00004135" w:rsidRDefault="00CE18AF" w:rsidP="00CE18AF">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004135" w:rsidRDefault="002B446D" w:rsidP="005021DE">
            <w:pPr>
              <w:pStyle w:val="Tabulka-buky11"/>
              <w:rPr>
                <w:rStyle w:val="Siln"/>
                <w:b w:val="0"/>
                <w:bCs w:val="0"/>
                <w:lang w:val="cs-CZ"/>
              </w:rPr>
            </w:pPr>
            <w:r>
              <w:rPr>
                <w:rStyle w:val="Siln"/>
              </w:rPr>
              <w:t>Objednatel:</w:t>
            </w:r>
          </w:p>
        </w:tc>
        <w:tc>
          <w:tcPr>
            <w:tcW w:w="4531" w:type="dxa"/>
          </w:tcPr>
          <w:p w:rsidR="00915E53" w:rsidRPr="00004135" w:rsidRDefault="00915E53" w:rsidP="005021DE">
            <w:pPr>
              <w:pStyle w:val="Tabulka-buky11"/>
              <w:rPr>
                <w:lang w:val="cs-CZ"/>
              </w:rPr>
            </w:pPr>
            <w:r w:rsidRPr="00004135">
              <w:rPr>
                <w:lang w:val="cs-CZ"/>
              </w:rPr>
              <w:t>Česká republika – Státní pozemkový úřad</w:t>
            </w:r>
          </w:p>
          <w:p w:rsidR="00915E53" w:rsidRPr="00004135" w:rsidRDefault="00915E53" w:rsidP="007806DB">
            <w:pPr>
              <w:pStyle w:val="Tabulka-buky11"/>
              <w:rPr>
                <w:lang w:val="cs-CZ"/>
              </w:rPr>
            </w:pPr>
            <w:r w:rsidRPr="00004135">
              <w:rPr>
                <w:lang w:val="cs-CZ"/>
              </w:rPr>
              <w:t xml:space="preserve">Krajský pozemkový úřad pro </w:t>
            </w:r>
            <w:r w:rsidR="007806DB">
              <w:t>Ústecký</w:t>
            </w:r>
            <w:r w:rsidRPr="00004135">
              <w:rPr>
                <w:lang w:val="cs-CZ"/>
              </w:rPr>
              <w:t xml:space="preserve"> kraj</w:t>
            </w:r>
            <w:r w:rsidR="006C04A8">
              <w:t xml:space="preserve">, Pobočka </w:t>
            </w:r>
            <w:r w:rsidR="007806DB">
              <w:t>Děčín</w:t>
            </w:r>
          </w:p>
        </w:tc>
      </w:tr>
      <w:tr w:rsidR="00915E53" w:rsidRPr="00004135" w:rsidTr="005021DE">
        <w:tc>
          <w:tcPr>
            <w:tcW w:w="4531" w:type="dxa"/>
          </w:tcPr>
          <w:p w:rsidR="00915E53" w:rsidRPr="00004135" w:rsidRDefault="002B446D" w:rsidP="005021DE">
            <w:pPr>
              <w:pStyle w:val="Tabulka-buky11"/>
              <w:rPr>
                <w:rStyle w:val="Siln"/>
                <w:rFonts w:eastAsiaTheme="majorEastAsia"/>
                <w:b w:val="0"/>
                <w:bCs w:val="0"/>
                <w:lang w:val="cs-CZ"/>
              </w:rPr>
            </w:pPr>
            <w:r>
              <w:rPr>
                <w:rStyle w:val="Siln"/>
                <w:rFonts w:eastAsiaTheme="majorEastAsia"/>
              </w:rPr>
              <w:t>Sídlo:</w:t>
            </w:r>
          </w:p>
        </w:tc>
        <w:tc>
          <w:tcPr>
            <w:tcW w:w="4531" w:type="dxa"/>
          </w:tcPr>
          <w:p w:rsidR="00915E53" w:rsidRPr="00004135" w:rsidRDefault="00915E53" w:rsidP="005021DE">
            <w:pPr>
              <w:pStyle w:val="Tabulka-buky11"/>
              <w:rPr>
                <w:lang w:val="cs-CZ"/>
              </w:rPr>
            </w:pPr>
            <w:r w:rsidRPr="00004135">
              <w:rPr>
                <w:lang w:val="cs-CZ"/>
              </w:rPr>
              <w:t>Husinecká 1024/11a, 130 00 Praha 3 – Žižkov</w:t>
            </w:r>
          </w:p>
        </w:tc>
      </w:tr>
      <w:tr w:rsidR="008B1A39" w:rsidRPr="00004135" w:rsidTr="005021DE">
        <w:tc>
          <w:tcPr>
            <w:tcW w:w="4531" w:type="dxa"/>
          </w:tcPr>
          <w:p w:rsidR="008B1A39" w:rsidRPr="008B1A39" w:rsidRDefault="002B446D" w:rsidP="008B1A39">
            <w:pPr>
              <w:pStyle w:val="Tabulka-buky11"/>
              <w:rPr>
                <w:rStyle w:val="Siln"/>
              </w:rPr>
            </w:pPr>
            <w:r>
              <w:rPr>
                <w:rStyle w:val="Siln"/>
              </w:rPr>
              <w:t>Zastoupen:</w:t>
            </w:r>
          </w:p>
        </w:tc>
        <w:tc>
          <w:tcPr>
            <w:tcW w:w="4531" w:type="dxa"/>
          </w:tcPr>
          <w:p w:rsidR="008B1A39" w:rsidRPr="008B1A39" w:rsidRDefault="007806DB" w:rsidP="008B1A39">
            <w:pPr>
              <w:pStyle w:val="Tabulka-buky11"/>
            </w:pPr>
            <w:r>
              <w:t>Ing. Martin Vrba, ředitel KPÚ pro Ústecký kraj</w:t>
            </w:r>
          </w:p>
        </w:tc>
      </w:tr>
      <w:tr w:rsidR="008B1A39" w:rsidRPr="00004135" w:rsidTr="005021DE">
        <w:tc>
          <w:tcPr>
            <w:tcW w:w="4531" w:type="dxa"/>
          </w:tcPr>
          <w:p w:rsidR="008B1A39" w:rsidRPr="008B1A39" w:rsidRDefault="002B446D" w:rsidP="008B1A39">
            <w:pPr>
              <w:pStyle w:val="Tabulka-buky11"/>
              <w:rPr>
                <w:rStyle w:val="Siln"/>
              </w:rPr>
            </w:pPr>
            <w:r>
              <w:rPr>
                <w:rStyle w:val="Siln"/>
              </w:rPr>
              <w:t>V</w:t>
            </w:r>
            <w:r w:rsidR="008B1A39" w:rsidRPr="008B1A39">
              <w:rPr>
                <w:rStyle w:val="Siln"/>
              </w:rPr>
              <w:t>e smluvních záležitostech oprávněn jednat:</w:t>
            </w:r>
          </w:p>
        </w:tc>
        <w:tc>
          <w:tcPr>
            <w:tcW w:w="4531" w:type="dxa"/>
          </w:tcPr>
          <w:p w:rsidR="008B1A39" w:rsidRPr="008B1A39" w:rsidRDefault="007806DB" w:rsidP="008B1A39">
            <w:pPr>
              <w:pStyle w:val="Tabulka-buky11"/>
            </w:pPr>
            <w:r>
              <w:t>Ing. Martin Vrba, ředitel KPÚ pro Ústecký kraj</w:t>
            </w:r>
          </w:p>
        </w:tc>
      </w:tr>
      <w:tr w:rsidR="008B1A39" w:rsidRPr="00004135" w:rsidTr="005021DE">
        <w:tc>
          <w:tcPr>
            <w:tcW w:w="4531" w:type="dxa"/>
          </w:tcPr>
          <w:p w:rsidR="008B1A39" w:rsidRPr="008B1A39" w:rsidRDefault="002B446D" w:rsidP="008B1A39">
            <w:pPr>
              <w:pStyle w:val="Tabulka-buky11"/>
              <w:rPr>
                <w:rStyle w:val="Siln"/>
                <w:rFonts w:eastAsiaTheme="majorEastAsia"/>
              </w:rPr>
            </w:pPr>
            <w:r>
              <w:rPr>
                <w:rStyle w:val="Siln"/>
                <w:rFonts w:eastAsiaTheme="majorEastAsia"/>
              </w:rPr>
              <w:t>V</w:t>
            </w:r>
            <w:r w:rsidR="008B1A39" w:rsidRPr="008B1A39">
              <w:rPr>
                <w:rStyle w:val="Siln"/>
                <w:rFonts w:eastAsiaTheme="majorEastAsia"/>
              </w:rPr>
              <w:t xml:space="preserve"> technických záležitostech oprávněn jednat:</w:t>
            </w:r>
          </w:p>
        </w:tc>
        <w:tc>
          <w:tcPr>
            <w:tcW w:w="4531" w:type="dxa"/>
          </w:tcPr>
          <w:p w:rsidR="008B1A39" w:rsidRPr="008B1A39" w:rsidRDefault="007806DB" w:rsidP="008B1A39">
            <w:pPr>
              <w:pStyle w:val="Tabulka-buky11"/>
            </w:pPr>
            <w:r>
              <w:t>Ing. Martin Suchý, Pobočka Děčín</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Adresa:</w:t>
            </w:r>
          </w:p>
        </w:tc>
        <w:tc>
          <w:tcPr>
            <w:tcW w:w="4531" w:type="dxa"/>
          </w:tcPr>
          <w:p w:rsidR="008B1A39" w:rsidRPr="008B1A39" w:rsidRDefault="007806DB" w:rsidP="008B1A39">
            <w:pPr>
              <w:pStyle w:val="Tabulka-buky11"/>
            </w:pPr>
            <w:r>
              <w:t>28.října 979/19, 405 01 Děčín</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Telefon:</w:t>
            </w:r>
          </w:p>
        </w:tc>
        <w:tc>
          <w:tcPr>
            <w:tcW w:w="4531" w:type="dxa"/>
          </w:tcPr>
          <w:p w:rsidR="008B1A39" w:rsidRPr="008B1A39" w:rsidRDefault="007806DB" w:rsidP="008B1A39">
            <w:pPr>
              <w:pStyle w:val="Tabulka-buky11"/>
            </w:pPr>
            <w:r>
              <w:t>702 153 042</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E-mail :</w:t>
            </w:r>
          </w:p>
        </w:tc>
        <w:tc>
          <w:tcPr>
            <w:tcW w:w="4531" w:type="dxa"/>
          </w:tcPr>
          <w:p w:rsidR="008B1A39" w:rsidRPr="008B1A39" w:rsidRDefault="007806DB" w:rsidP="008B1A39">
            <w:pPr>
              <w:pStyle w:val="Tabulka-buky11"/>
            </w:pPr>
            <w:r>
              <w:t>m.suchy@spucr.cz</w:t>
            </w:r>
          </w:p>
        </w:tc>
      </w:tr>
      <w:tr w:rsidR="00AC40E6" w:rsidRPr="00004135" w:rsidTr="005021DE">
        <w:tc>
          <w:tcPr>
            <w:tcW w:w="4531" w:type="dxa"/>
          </w:tcPr>
          <w:p w:rsidR="00AC40E6" w:rsidRPr="00AC40E6" w:rsidRDefault="002B446D" w:rsidP="00AC40E6">
            <w:pPr>
              <w:pStyle w:val="Tabulka-buky11"/>
              <w:rPr>
                <w:rStyle w:val="Siln"/>
                <w:rFonts w:eastAsiaTheme="majorEastAsia"/>
              </w:rPr>
            </w:pPr>
            <w:r>
              <w:rPr>
                <w:rStyle w:val="Siln"/>
                <w:rFonts w:eastAsiaTheme="majorEastAsia"/>
              </w:rPr>
              <w:t>ID DS</w:t>
            </w:r>
            <w:r w:rsidR="00AC40E6" w:rsidRPr="00AC40E6">
              <w:rPr>
                <w:rStyle w:val="Siln"/>
                <w:rFonts w:eastAsiaTheme="majorEastAsia"/>
              </w:rPr>
              <w:t>:</w:t>
            </w:r>
          </w:p>
        </w:tc>
        <w:tc>
          <w:tcPr>
            <w:tcW w:w="4531" w:type="dxa"/>
          </w:tcPr>
          <w:p w:rsidR="00AC40E6" w:rsidRPr="00AC40E6" w:rsidRDefault="00AC40E6" w:rsidP="00AC40E6">
            <w:pPr>
              <w:pStyle w:val="Tabulka-buky11"/>
            </w:pPr>
            <w:r w:rsidRPr="008B1A39">
              <w:t>z49per3</w:t>
            </w:r>
          </w:p>
        </w:tc>
      </w:tr>
      <w:tr w:rsidR="00AC40E6" w:rsidRPr="00004135" w:rsidTr="005021DE">
        <w:tblPrEx>
          <w:tblLook w:val="04A0" w:firstRow="1" w:lastRow="0" w:firstColumn="1" w:lastColumn="0" w:noHBand="0" w:noVBand="1"/>
        </w:tblPrEx>
        <w:tc>
          <w:tcPr>
            <w:tcW w:w="4531" w:type="dxa"/>
          </w:tcPr>
          <w:p w:rsidR="00AC40E6" w:rsidRPr="00AC40E6" w:rsidRDefault="002B446D" w:rsidP="00AC40E6">
            <w:pPr>
              <w:pStyle w:val="Tabulka-buky11"/>
              <w:rPr>
                <w:rStyle w:val="Siln"/>
              </w:rPr>
            </w:pPr>
            <w:r>
              <w:rPr>
                <w:rStyle w:val="Siln"/>
              </w:rPr>
              <w:t>Bankovní spojení</w:t>
            </w:r>
            <w:r w:rsidR="00AC40E6" w:rsidRPr="008B1A39">
              <w:rPr>
                <w:rStyle w:val="Siln"/>
              </w:rPr>
              <w:t>:</w:t>
            </w:r>
          </w:p>
        </w:tc>
        <w:tc>
          <w:tcPr>
            <w:tcW w:w="4531" w:type="dxa"/>
          </w:tcPr>
          <w:p w:rsidR="00AC40E6" w:rsidRPr="00AC40E6" w:rsidRDefault="00AC40E6" w:rsidP="00AC40E6">
            <w:pPr>
              <w:pStyle w:val="Tabulka-buky11"/>
            </w:pPr>
            <w:r w:rsidRPr="008B1A39">
              <w:t>Česká národní banka</w:t>
            </w:r>
          </w:p>
        </w:tc>
      </w:tr>
      <w:tr w:rsidR="00AC40E6" w:rsidRPr="00004135" w:rsidTr="005021DE">
        <w:tblPrEx>
          <w:tblLook w:val="04A0" w:firstRow="1" w:lastRow="0" w:firstColumn="1" w:lastColumn="0" w:noHBand="0" w:noVBand="1"/>
        </w:tblPrEx>
        <w:tc>
          <w:tcPr>
            <w:tcW w:w="4531" w:type="dxa"/>
          </w:tcPr>
          <w:p w:rsidR="00AC40E6" w:rsidRPr="00AC40E6" w:rsidRDefault="00AC40E6" w:rsidP="00AC40E6">
            <w:pPr>
              <w:pStyle w:val="Tabulka-buky11"/>
              <w:rPr>
                <w:rStyle w:val="Siln"/>
              </w:rPr>
            </w:pPr>
            <w:r w:rsidRPr="008B1A39">
              <w:rPr>
                <w:rStyle w:val="Siln"/>
              </w:rPr>
              <w:t>Číslo účtu:</w:t>
            </w:r>
          </w:p>
        </w:tc>
        <w:tc>
          <w:tcPr>
            <w:tcW w:w="4531" w:type="dxa"/>
          </w:tcPr>
          <w:p w:rsidR="00AC40E6" w:rsidRPr="00AC40E6" w:rsidRDefault="00AC40E6" w:rsidP="00AC40E6">
            <w:pPr>
              <w:pStyle w:val="Tabulka-buky11"/>
            </w:pPr>
            <w:r w:rsidRPr="008B1A39">
              <w:t>3723001/0710</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IČ</w:t>
            </w:r>
            <w:r w:rsidR="002B446D">
              <w:rPr>
                <w:rStyle w:val="Siln"/>
              </w:rPr>
              <w:t>O</w:t>
            </w:r>
            <w:r w:rsidRPr="008B1A39">
              <w:rPr>
                <w:rStyle w:val="Siln"/>
              </w:rPr>
              <w:t>:</w:t>
            </w:r>
          </w:p>
        </w:tc>
        <w:tc>
          <w:tcPr>
            <w:tcW w:w="4531" w:type="dxa"/>
          </w:tcPr>
          <w:p w:rsidR="00AC40E6" w:rsidRPr="00AC40E6" w:rsidRDefault="00AC40E6" w:rsidP="00AC40E6">
            <w:pPr>
              <w:pStyle w:val="Tabulka-buky11"/>
            </w:pPr>
            <w:r w:rsidRPr="008B1A39">
              <w:t>01312774</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DIČ:</w:t>
            </w:r>
          </w:p>
        </w:tc>
        <w:tc>
          <w:tcPr>
            <w:tcW w:w="4531" w:type="dxa"/>
          </w:tcPr>
          <w:p w:rsidR="00AC40E6" w:rsidRPr="00AC40E6" w:rsidRDefault="00AC40E6" w:rsidP="00AC40E6">
            <w:pPr>
              <w:pStyle w:val="Tabulka-buky11"/>
            </w:pPr>
            <w:r w:rsidRPr="008B1A39">
              <w:t>CZ01312774 - není plátce DPH</w:t>
            </w: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3A5CF4" w:rsidRDefault="00915E53" w:rsidP="005021DE">
            <w:pPr>
              <w:pStyle w:val="Tabulka-buky11"/>
              <w:rPr>
                <w:rStyle w:val="Siln"/>
              </w:rPr>
            </w:pPr>
            <w:r w:rsidRPr="003A5CF4">
              <w:rPr>
                <w:rStyle w:val="Siln"/>
              </w:rPr>
              <w:t>Zhotovitel:</w:t>
            </w:r>
          </w:p>
        </w:tc>
        <w:tc>
          <w:tcPr>
            <w:tcW w:w="4531" w:type="dxa"/>
          </w:tcPr>
          <w:p w:rsidR="00915E53" w:rsidRPr="00004135" w:rsidRDefault="00915E53" w:rsidP="005021DE">
            <w:pPr>
              <w:pStyle w:val="Tabulka-buky11"/>
              <w:rPr>
                <w:lang w:val="cs-CZ"/>
              </w:rPr>
            </w:pPr>
          </w:p>
        </w:tc>
      </w:tr>
      <w:tr w:rsidR="00915E53" w:rsidRPr="00004135" w:rsidTr="005021DE">
        <w:tc>
          <w:tcPr>
            <w:tcW w:w="4531" w:type="dxa"/>
          </w:tcPr>
          <w:p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rsidR="00915E53" w:rsidRPr="00004135" w:rsidRDefault="00915E53"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Zastoupen: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Telefon: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E-mail :</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Bankovní spojení:</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Číslo účtu:</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DIČ:</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rsidR="0072075B" w:rsidRPr="00004135" w:rsidRDefault="0072075B" w:rsidP="005021DE">
            <w:pPr>
              <w:pStyle w:val="Tabulka-buky11"/>
              <w:rPr>
                <w:lang w:val="cs-CZ"/>
              </w:rPr>
            </w:pPr>
          </w:p>
        </w:tc>
      </w:tr>
      <w:tr w:rsidR="005021DE" w:rsidRPr="00004135" w:rsidTr="005021DE">
        <w:tc>
          <w:tcPr>
            <w:tcW w:w="4531" w:type="dxa"/>
          </w:tcPr>
          <w:p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rsidR="005021DE" w:rsidRPr="00004135" w:rsidRDefault="005021DE" w:rsidP="005021DE">
            <w:pPr>
              <w:pStyle w:val="Tabulka-buky11"/>
              <w:rPr>
                <w:lang w:val="cs-CZ"/>
              </w:rPr>
            </w:pP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rsidR="00915E53" w:rsidRPr="00004135" w:rsidRDefault="00915E53">
      <w:pPr>
        <w:rPr>
          <w:lang w:val="cs-CZ"/>
        </w:rPr>
      </w:pPr>
      <w:r w:rsidRPr="00004135">
        <w:rPr>
          <w:b/>
          <w:bCs/>
          <w:snapToGrid w:val="0"/>
          <w:lang w:val="cs-CZ"/>
        </w:rPr>
        <w:t xml:space="preserve">Smluvní strany uzavřely níže uvedeného dne, měsíce a roku tuto smlouvu o dílo </w:t>
      </w:r>
      <w:r w:rsidRPr="00004135">
        <w:rPr>
          <w:snapToGrid w:val="0"/>
          <w:lang w:val="cs-CZ"/>
        </w:rPr>
        <w:t xml:space="preserve">na základě výsledku zadávacího řízení podle </w:t>
      </w:r>
      <w:r w:rsidRPr="00D05865">
        <w:rPr>
          <w:snapToGrid w:val="0"/>
          <w:lang w:val="cs-CZ"/>
        </w:rPr>
        <w:t>zákona č. 137/2006</w:t>
      </w:r>
      <w:r w:rsidRPr="00004135">
        <w:rPr>
          <w:snapToGrid w:val="0"/>
          <w:lang w:val="cs-CZ"/>
        </w:rPr>
        <w:t xml:space="preserve"> Sb., o veřejných zakázkách, ve znění pozdějších předpisů (dále jen „smlouva“):</w:t>
      </w:r>
    </w:p>
    <w:p w:rsidR="00BB0254" w:rsidRPr="00004135" w:rsidRDefault="00605862" w:rsidP="001545F1">
      <w:pPr>
        <w:pStyle w:val="Nadpis1"/>
        <w:rPr>
          <w:lang w:val="cs-CZ"/>
        </w:rPr>
      </w:pPr>
      <w:r w:rsidRPr="00004135">
        <w:rPr>
          <w:lang w:val="cs-CZ"/>
        </w:rPr>
        <w:lastRenderedPageBreak/>
        <w:br/>
      </w:r>
      <w:r w:rsidR="00BB0254" w:rsidRPr="00004135">
        <w:rPr>
          <w:lang w:val="cs-CZ"/>
        </w:rPr>
        <w:t>Předmět a účel díla</w:t>
      </w:r>
    </w:p>
    <w:p w:rsidR="00030FB7" w:rsidRPr="00030FB7" w:rsidRDefault="00030FB7" w:rsidP="00EB48C8">
      <w:pPr>
        <w:pStyle w:val="Odstavecseseznamem"/>
        <w:rPr>
          <w:lang w:val="cs-CZ"/>
        </w:rPr>
      </w:pPr>
      <w:r>
        <w:t xml:space="preserve">Účelem </w:t>
      </w:r>
      <w:r w:rsidRPr="00030FB7">
        <w:t xml:space="preserve">této smlouvy je úprava práv a povinností smluvních stran při realizaci veřejné zakázky  </w:t>
      </w:r>
      <w:r w:rsidRPr="00030FB7">
        <w:rPr>
          <w:lang w:val="cs-CZ"/>
        </w:rPr>
        <w:t>„</w:t>
      </w:r>
      <w:r w:rsidRPr="00030FB7">
        <w:rPr>
          <w:rStyle w:val="Siln"/>
          <w:lang w:val="cs-CZ"/>
        </w:rPr>
        <w:t xml:space="preserve">Komplexní </w:t>
      </w:r>
      <w:r>
        <w:rPr>
          <w:rStyle w:val="Siln"/>
        </w:rPr>
        <w:t>pozemkové</w:t>
      </w:r>
      <w:r w:rsidRPr="00030FB7">
        <w:rPr>
          <w:rStyle w:val="Siln"/>
          <w:lang w:val="cs-CZ"/>
        </w:rPr>
        <w:t xml:space="preserve"> úprav</w:t>
      </w:r>
      <w:r>
        <w:rPr>
          <w:rStyle w:val="Siln"/>
        </w:rPr>
        <w:t>y</w:t>
      </w:r>
      <w:r w:rsidR="007806DB">
        <w:rPr>
          <w:rStyle w:val="Siln"/>
        </w:rPr>
        <w:t xml:space="preserve"> Heřmanov</w:t>
      </w:r>
      <w:r>
        <w:rPr>
          <w:lang w:val="cs-CZ"/>
        </w:rPr>
        <w:t>“</w:t>
      </w:r>
      <w:r>
        <w:t>.</w:t>
      </w:r>
    </w:p>
    <w:p w:rsidR="00F20514" w:rsidRPr="00F20514" w:rsidRDefault="00F20514" w:rsidP="00030FB7">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komplexních pozemkových úprav v k. ú. </w:t>
      </w:r>
      <w:r w:rsidR="007806DB">
        <w:t xml:space="preserve">Heřmanov </w:t>
      </w:r>
      <w:r w:rsidR="00BB0254" w:rsidRPr="00030FB7">
        <w:rPr>
          <w:lang w:val="cs-CZ"/>
        </w:rPr>
        <w:t>(dále jen „</w:t>
      </w:r>
      <w:proofErr w:type="spellStart"/>
      <w:r w:rsidR="00BB0254" w:rsidRPr="00030FB7">
        <w:rPr>
          <w:lang w:val="cs-CZ"/>
        </w:rPr>
        <w:t>KoPÚ</w:t>
      </w:r>
      <w:proofErr w:type="spellEnd"/>
      <w:r w:rsidR="00BB0254" w:rsidRPr="00030FB7">
        <w:rPr>
          <w:lang w:val="cs-CZ"/>
        </w:rPr>
        <w:t>“)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w:t>
      </w:r>
      <w:proofErr w:type="spellStart"/>
      <w:r w:rsidR="00BB0254" w:rsidRPr="00030FB7">
        <w:rPr>
          <w:lang w:val="cs-CZ"/>
        </w:rPr>
        <w:t>KoPÚ</w:t>
      </w:r>
      <w:proofErr w:type="spellEnd"/>
      <w:r w:rsidR="00BB0254" w:rsidRPr="00030FB7">
        <w:rPr>
          <w:lang w:val="cs-CZ"/>
        </w:rPr>
        <w:t xml:space="preserve"> do katastru nemovitostí a vytyčení hranic nových pozemků dle zapsané DKM (dále jen „dílo“). </w:t>
      </w:r>
    </w:p>
    <w:p w:rsidR="00BB0254" w:rsidRPr="00030FB7" w:rsidRDefault="00BB0254" w:rsidP="00030FB7">
      <w:pPr>
        <w:pStyle w:val="Odstavecseseznamem"/>
        <w:rPr>
          <w:lang w:val="cs-CZ"/>
        </w:rPr>
      </w:pPr>
      <w:r w:rsidRPr="00030FB7">
        <w:rPr>
          <w:lang w:val="cs-CZ"/>
        </w:rPr>
        <w:t xml:space="preserve">Dílo, kromě „Vytyčení pozemků dle zapsané DKM“ podle </w:t>
      </w:r>
      <w:r w:rsidR="001854EE">
        <w:t>odstavce</w:t>
      </w:r>
      <w:r w:rsidRPr="00030FB7">
        <w:rPr>
          <w:lang w:val="cs-CZ"/>
        </w:rPr>
        <w:t xml:space="preserve"> </w:t>
      </w:r>
      <w:r w:rsidR="00FC60AE">
        <w:rPr>
          <w:lang w:val="cs-CZ"/>
        </w:rPr>
        <w:t>3.</w:t>
      </w:r>
      <w:r w:rsidR="00A1442F" w:rsidRPr="00030FB7">
        <w:rPr>
          <w:lang w:val="cs-CZ"/>
        </w:rPr>
        <w:t>4</w:t>
      </w:r>
      <w:r w:rsidRPr="00030FB7">
        <w:rPr>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Objednatel si vyhrazuje </w:t>
      </w:r>
      <w:r w:rsidR="00CC04AD">
        <w:t xml:space="preserve">využít </w:t>
      </w:r>
      <w:r w:rsidR="00F20514">
        <w:t xml:space="preserve">opční </w:t>
      </w:r>
      <w:r w:rsidRPr="00004135">
        <w:rPr>
          <w:lang w:val="cs-CZ"/>
        </w:rPr>
        <w:t xml:space="preserve">právo </w:t>
      </w:r>
      <w:r w:rsidR="00F20514">
        <w:t>spočívající v zajištění projekčních a geodetických prací</w:t>
      </w:r>
      <w:r w:rsidR="00CC04AD">
        <w:t>ch, které sou</w:t>
      </w:r>
      <w:r w:rsidR="00F20514">
        <w:t xml:space="preserve">visí s plněním zhotovitele </w:t>
      </w:r>
      <w:r w:rsidRPr="00004135">
        <w:rPr>
          <w:lang w:val="cs-CZ"/>
        </w:rPr>
        <w:t xml:space="preserve">v souladu s </w:t>
      </w:r>
      <w:r w:rsidRPr="00D05865">
        <w:rPr>
          <w:lang w:val="cs-CZ"/>
        </w:rPr>
        <w:t>§ 99 zákona č. 137/2006 S</w:t>
      </w:r>
      <w:r w:rsidR="00CF5DC3" w:rsidRPr="00D05865">
        <w:rPr>
          <w:lang w:val="cs-CZ"/>
        </w:rPr>
        <w:t>b.</w:t>
      </w:r>
      <w:r w:rsidRPr="00004135">
        <w:rPr>
          <w:lang w:val="cs-CZ"/>
        </w:rPr>
        <w:t>, o veřejných zakázkách, ve znění pozdějších předpisů (dále jen „ZVZ“).</w:t>
      </w:r>
    </w:p>
    <w:p w:rsidR="00BB0254" w:rsidRPr="00F20514" w:rsidRDefault="00BB0254" w:rsidP="00F20514">
      <w:pPr>
        <w:pStyle w:val="Odstavecseseznamem"/>
      </w:pPr>
      <w:r w:rsidRPr="00F20514">
        <w:rPr>
          <w:lang w:val="cs-CZ"/>
        </w:rPr>
        <w:t>Opčním právem se rozumí právo na poskytnutí dalších služeb spočívajících v</w:t>
      </w:r>
      <w:r w:rsidR="00F20514">
        <w:t xml:space="preserve"> navazujících a </w:t>
      </w:r>
      <w:r w:rsidRPr="00F20514">
        <w:rPr>
          <w:lang w:val="cs-CZ"/>
        </w:rPr>
        <w:t>obdobných službách, jako v původní veřejné zakázce a odpovídající původní veřejné zakázce v souladu s § 23</w:t>
      </w:r>
      <w:r w:rsidR="009B7E28">
        <w:rPr>
          <w:lang w:val="cs-CZ"/>
        </w:rPr>
        <w:t xml:space="preserve"> odst. 7</w:t>
      </w:r>
      <w:r w:rsidRPr="00F20514">
        <w:rPr>
          <w:lang w:val="cs-CZ"/>
        </w:rPr>
        <w:t xml:space="preserve"> písm. b) ZVZ. Objednatel si vyhrazuje možnost zadat veřejnou zakázku na nové služby v jednacím řízení bez uveřejnění. </w:t>
      </w:r>
      <w:r w:rsidR="00F20514">
        <w:t xml:space="preserve">Zhotovitel se tak zavazuje v případě, </w:t>
      </w:r>
      <w:r w:rsidR="00F20514" w:rsidRPr="00F20514">
        <w:t>bude-li objednatelem opční právo využito za podmínek stanovených příslušnými právními předpisy, zajistit  objednateli projekční a geodetické práce.</w:t>
      </w:r>
    </w:p>
    <w:p w:rsidR="00BB0254" w:rsidRPr="00004135" w:rsidRDefault="00BB0254" w:rsidP="00EB48C8">
      <w:pPr>
        <w:pStyle w:val="Odstavecseseznamem"/>
        <w:rPr>
          <w:lang w:val="cs-CZ"/>
        </w:rPr>
      </w:pPr>
      <w:r w:rsidRPr="00004135">
        <w:rPr>
          <w:lang w:val="cs-CZ"/>
        </w:rPr>
        <w:t>Maximální hodnota opčního práva činí .</w:t>
      </w:r>
      <w:r w:rsidR="00612A41">
        <w:t>....</w:t>
      </w:r>
      <w:r w:rsidRPr="00004135">
        <w:rPr>
          <w:lang w:val="cs-CZ"/>
        </w:rPr>
        <w:t>…..,- Kč bez DPH. Přesná specifikace a rozsah případného plnění opčního práva, tj. přesné určení jednotlivých položek a jejich výměr bude určen dle aktuální potřeby v průběhu realizace díla na základě návrhu zhotovitele a odsouhlasení objednatele.</w:t>
      </w:r>
    </w:p>
    <w:p w:rsidR="00BB0254" w:rsidRPr="00004135" w:rsidRDefault="00BB0254" w:rsidP="00EB48C8">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007C5844">
        <w:t>odstavce</w:t>
      </w:r>
      <w:r w:rsidRPr="00004135">
        <w:rPr>
          <w:lang w:val="cs-CZ"/>
        </w:rPr>
        <w:t xml:space="preserve"> 3.4. Objednatel se zavazuje, že řádně provedené dílo převezme a zaplatí za něj dohodnutou cenu dle podmínek stanovených touto smlouvou.</w:t>
      </w:r>
    </w:p>
    <w:p w:rsidR="00BB0254" w:rsidRPr="00004135" w:rsidRDefault="00605862" w:rsidP="001545F1">
      <w:pPr>
        <w:pStyle w:val="Nadpis1"/>
        <w:rPr>
          <w:lang w:val="cs-CZ"/>
        </w:rPr>
      </w:pPr>
      <w:r w:rsidRPr="00004135">
        <w:rPr>
          <w:lang w:val="cs-CZ"/>
        </w:rPr>
        <w:br/>
      </w:r>
      <w:r w:rsidR="00BB0254" w:rsidRPr="00004135">
        <w:rPr>
          <w:lang w:val="cs-CZ"/>
        </w:rPr>
        <w:t>Podklady k provedení díla</w:t>
      </w:r>
    </w:p>
    <w:p w:rsidR="00BB0254" w:rsidRPr="00004135" w:rsidRDefault="00BB0254" w:rsidP="00EB48C8">
      <w:pPr>
        <w:pStyle w:val="Odstavecseseznamem"/>
        <w:rPr>
          <w:lang w:val="cs-CZ"/>
        </w:rPr>
      </w:pPr>
      <w:r w:rsidRPr="00004135">
        <w:rPr>
          <w:lang w:val="cs-CZ"/>
        </w:rPr>
        <w:t>Nabídka zhotovitele ze dne ……</w:t>
      </w:r>
      <w:r w:rsidR="00271555">
        <w:t>.</w:t>
      </w:r>
      <w:r w:rsidRPr="00004135">
        <w:rPr>
          <w:lang w:val="cs-CZ"/>
        </w:rPr>
        <w:t xml:space="preserve"> </w:t>
      </w:r>
      <w:r w:rsidR="00271555" w:rsidRPr="00004135">
        <w:rPr>
          <w:lang w:val="cs-CZ"/>
        </w:rPr>
        <w:t>201</w:t>
      </w:r>
      <w:r w:rsidR="00093151">
        <w:t>6</w:t>
      </w:r>
      <w:r w:rsidR="00271555">
        <w:t>.</w:t>
      </w:r>
    </w:p>
    <w:p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rsidR="00BB0254" w:rsidRPr="00004135" w:rsidRDefault="00BB0254" w:rsidP="00EB48C8">
      <w:pPr>
        <w:pStyle w:val="Odstavecseseznamem"/>
        <w:rPr>
          <w:lang w:val="cs-CZ"/>
        </w:rPr>
      </w:pPr>
      <w:r w:rsidRPr="00004135">
        <w:rPr>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lastRenderedPageBreak/>
        <w:t>plnění díla</w:t>
      </w:r>
      <w:r w:rsidRPr="00004135">
        <w:rPr>
          <w:lang w:val="cs-CZ"/>
        </w:rPr>
        <w:t>, je zhotovitel povinen při realizaci veřejné zakázky řídit se těmito novými předpisy.</w:t>
      </w:r>
    </w:p>
    <w:p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rsidR="004D6EEF" w:rsidRDefault="00BB0254" w:rsidP="009459BB">
      <w:r w:rsidRPr="00004135">
        <w:rPr>
          <w:lang w:val="cs-CZ"/>
        </w:rPr>
        <w:t xml:space="preserve">Dílo bude rozděleno na následující hlavní celky sestavené z níže uvedených dílčích částí a v souladu se zákonem č. </w:t>
      </w:r>
      <w:r w:rsidRPr="00D05865">
        <w:rPr>
          <w:lang w:val="cs-CZ"/>
        </w:rPr>
        <w:t>139/2002 S</w:t>
      </w:r>
      <w:r w:rsidR="00CF5DC3" w:rsidRPr="00D05865">
        <w:rPr>
          <w:lang w:val="cs-CZ"/>
        </w:rPr>
        <w:t>b.</w:t>
      </w:r>
      <w:r w:rsidRPr="00004135">
        <w:rPr>
          <w:lang w:val="cs-CZ"/>
        </w:rPr>
        <w:t xml:space="preserve">, o pozemkových úpravách a pozemkových úřadech a o změně zákona č. 229/1991 Sb., o úpravě vlastnických vztahů k půdě a jinému zemědělskému majetku, ve znění pozdějších předpisů (dále jen „zákon“) a </w:t>
      </w:r>
      <w:r w:rsidR="00700EE3">
        <w:t xml:space="preserve">dále zejména </w:t>
      </w:r>
      <w:r w:rsidRPr="00004135">
        <w:rPr>
          <w:lang w:val="cs-CZ"/>
        </w:rPr>
        <w:t xml:space="preserve">s vyhláškou č. </w:t>
      </w:r>
      <w:r w:rsidRPr="00D05865">
        <w:rPr>
          <w:lang w:val="cs-CZ"/>
        </w:rPr>
        <w:t>13/2014 S</w:t>
      </w:r>
      <w:r w:rsidR="00CF5DC3" w:rsidRPr="00D05865">
        <w:rPr>
          <w:lang w:val="cs-CZ"/>
        </w:rPr>
        <w:t>b.</w:t>
      </w:r>
      <w:r w:rsidRPr="00004135">
        <w:rPr>
          <w:lang w:val="cs-CZ"/>
        </w:rPr>
        <w:t>, o postupu při provádění pozemkových úprav a náležitostech návrhu pozemkových úprav, včetně její přílohy</w:t>
      </w:r>
      <w:r w:rsidR="004D6EEF">
        <w:t xml:space="preserve"> </w:t>
      </w:r>
      <w:r w:rsidR="004D6EEF" w:rsidRPr="004D6EEF">
        <w:t xml:space="preserve">(dále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rsidR="004D6EEF" w:rsidRPr="00004135" w:rsidRDefault="004D6EEF" w:rsidP="00BB0254">
      <w:pPr>
        <w:rPr>
          <w:lang w:val="cs-CZ"/>
        </w:rPr>
      </w:pPr>
      <w:r w:rsidRPr="004D6EEF">
        <w:t>Nedílnou součástí této sml</w:t>
      </w:r>
      <w:r w:rsidR="00D31AC2">
        <w:t>ouvy je položkový výkaz činností</w:t>
      </w:r>
      <w:r w:rsidRPr="004D6EEF">
        <w:t>. Dokumentace díla bude vyhotovena v souladu s přílohou č. 1 k vyhlášce.</w:t>
      </w:r>
    </w:p>
    <w:p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rsidR="00BB0254" w:rsidRPr="00004135" w:rsidRDefault="00BB0254" w:rsidP="00EB48C8">
      <w:pPr>
        <w:pStyle w:val="Odstavec111"/>
        <w:rPr>
          <w:lang w:val="cs-CZ"/>
        </w:rPr>
      </w:pPr>
      <w:r w:rsidRPr="00004135">
        <w:rPr>
          <w:lang w:val="cs-CZ"/>
        </w:rPr>
        <w:t>Revize a doplnění stávajícího bodového pole</w:t>
      </w:r>
    </w:p>
    <w:p w:rsidR="00BB0254" w:rsidRPr="00004135" w:rsidRDefault="00BB0254" w:rsidP="00EB48C8">
      <w:pPr>
        <w:pStyle w:val="Odstaveca"/>
        <w:rPr>
          <w:lang w:val="cs-CZ"/>
        </w:rPr>
      </w:pPr>
      <w:r w:rsidRPr="00004135">
        <w:rPr>
          <w:lang w:val="cs-CZ"/>
        </w:rPr>
        <w:t xml:space="preserve">Revize stávajícího ZPBP, </w:t>
      </w:r>
      <w:proofErr w:type="spellStart"/>
      <w:r w:rsidRPr="00004135">
        <w:rPr>
          <w:lang w:val="cs-CZ"/>
        </w:rPr>
        <w:t>ZhB</w:t>
      </w:r>
      <w:proofErr w:type="spellEnd"/>
      <w:r w:rsidRPr="00004135">
        <w:rPr>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rsidR="00BB0254" w:rsidRPr="00004135" w:rsidRDefault="00BB0254" w:rsidP="00EB48C8">
      <w:pPr>
        <w:pStyle w:val="Odstaveca"/>
        <w:rPr>
          <w:lang w:val="cs-CZ"/>
        </w:rPr>
      </w:pPr>
      <w:r w:rsidRPr="00004135">
        <w:rPr>
          <w:lang w:val="cs-CZ"/>
        </w:rPr>
        <w:t xml:space="preserve">Návrh na doplnění PPBP schválený katastrálním úřadem, doplnění PPBP (případná stabilizace bodů, elaborát doplnění PPBP). </w:t>
      </w:r>
    </w:p>
    <w:p w:rsidR="00BB0254" w:rsidRPr="00004135" w:rsidRDefault="00BB0254" w:rsidP="00EB48C8">
      <w:pPr>
        <w:pStyle w:val="Odstavec111"/>
        <w:rPr>
          <w:lang w:val="cs-CZ"/>
        </w:rPr>
      </w:pPr>
      <w:r w:rsidRPr="00004135">
        <w:rPr>
          <w:lang w:val="cs-CZ"/>
        </w:rPr>
        <w:t xml:space="preserve">Podrobné měření polohopisu v obvodu </w:t>
      </w:r>
      <w:proofErr w:type="spellStart"/>
      <w:r w:rsidRPr="00004135">
        <w:rPr>
          <w:lang w:val="cs-CZ"/>
        </w:rPr>
        <w:t>KoPÚ</w:t>
      </w:r>
      <w:proofErr w:type="spellEnd"/>
    </w:p>
    <w:p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BB0254" w:rsidRPr="00004135" w:rsidRDefault="00BB0254" w:rsidP="00EB48C8">
      <w:pPr>
        <w:pStyle w:val="Odstaveca"/>
        <w:rPr>
          <w:lang w:val="cs-CZ"/>
        </w:rPr>
      </w:pPr>
      <w:r w:rsidRPr="00004135">
        <w:rPr>
          <w:lang w:val="cs-CZ"/>
        </w:rPr>
        <w:t xml:space="preserve">Body polohopisu budou zaměřeny včetně nadmořské výšky (výškový systém baltský po vyrovnání - </w:t>
      </w:r>
      <w:proofErr w:type="spellStart"/>
      <w:r w:rsidRPr="00004135">
        <w:rPr>
          <w:lang w:val="cs-CZ"/>
        </w:rPr>
        <w:t>Bpv</w:t>
      </w:r>
      <w:proofErr w:type="spellEnd"/>
      <w:r w:rsidRPr="00004135">
        <w:rPr>
          <w:lang w:val="cs-CZ"/>
        </w:rPr>
        <w:t xml:space="preserve">). </w:t>
      </w:r>
    </w:p>
    <w:p w:rsidR="00BB0254" w:rsidRPr="00004135" w:rsidRDefault="00BB0254" w:rsidP="00EB48C8">
      <w:pPr>
        <w:pStyle w:val="Odstavec111"/>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p>
    <w:p w:rsidR="00BB0254" w:rsidRPr="00004135" w:rsidRDefault="00BB0254" w:rsidP="00EB48C8">
      <w:pPr>
        <w:pStyle w:val="Odstaveca"/>
        <w:rPr>
          <w:lang w:val="cs-CZ"/>
        </w:rPr>
      </w:pPr>
      <w:r w:rsidRPr="00004135">
        <w:rPr>
          <w:lang w:val="cs-CZ"/>
        </w:rPr>
        <w:t>Vypracování seznamu účastníků řízení pro úvodní jednání. Seznam stávajících věcných břemen. Tyto seznamy budou předány objednateli v termínu do 2 měsíců od výzvy objednatele.</w:t>
      </w:r>
    </w:p>
    <w:p w:rsidR="00BB0254" w:rsidRPr="009459BB" w:rsidRDefault="00BB0254" w:rsidP="00EB48C8">
      <w:pPr>
        <w:pStyle w:val="Odstaveca"/>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w:t>
      </w:r>
      <w:proofErr w:type="spellStart"/>
      <w:r w:rsidRPr="00004135">
        <w:rPr>
          <w:lang w:val="cs-CZ"/>
        </w:rPr>
        <w:t>KoPÚ</w:t>
      </w:r>
      <w:proofErr w:type="spellEnd"/>
      <w:r w:rsidRPr="00004135">
        <w:rPr>
          <w:lang w:val="cs-CZ"/>
        </w:rPr>
        <w:t xml:space="preserve"> a předání elaborátu zjišťování hranic </w:t>
      </w:r>
      <w:r w:rsidRPr="00004135">
        <w:rPr>
          <w:lang w:val="cs-CZ"/>
        </w:rPr>
        <w:lastRenderedPageBreak/>
        <w:t xml:space="preserve">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rsidR="00BB0254" w:rsidRPr="00004135" w:rsidRDefault="00BB0254" w:rsidP="00EB48C8">
      <w:pPr>
        <w:pStyle w:val="Odstaveca"/>
        <w:rPr>
          <w:lang w:val="cs-CZ"/>
        </w:rPr>
      </w:pPr>
      <w:r w:rsidRPr="00004135">
        <w:rPr>
          <w:lang w:val="cs-CZ"/>
        </w:rPr>
        <w:t xml:space="preserve">Zjišťování hranic včetně podrobného měření pozemků neřešených podle </w:t>
      </w:r>
      <w:r w:rsidR="00697C3B"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rsidR="001358B3">
        <w:t>)</w:t>
      </w:r>
      <w:r w:rsidRPr="00004135">
        <w:rPr>
          <w:lang w:val="cs-CZ"/>
        </w:rPr>
        <w:t xml:space="preserve"> náležitosti návrhu pozemkových úprav přílohy č. 1 k vyhlášce).</w:t>
      </w:r>
    </w:p>
    <w:p w:rsidR="00BB0254" w:rsidRPr="00004135" w:rsidRDefault="00BB0254" w:rsidP="00EB48C8">
      <w:pPr>
        <w:pStyle w:val="Odstaveca"/>
        <w:rPr>
          <w:lang w:val="cs-CZ"/>
        </w:rPr>
      </w:pPr>
      <w:r w:rsidRPr="00004135">
        <w:rPr>
          <w:lang w:val="cs-CZ"/>
        </w:rPr>
        <w:t>Pozvánky na zjišťování hranic rozešle dotčeným vlastníkům objednatel na základě podkladů od zhotovitele</w:t>
      </w:r>
      <w:r w:rsidR="006F31AB">
        <w:t xml:space="preserve">. Tyto podklady budou zhotovitelem předány do 1 měsíce od výzvy objednatele. </w:t>
      </w:r>
    </w:p>
    <w:p w:rsidR="00BB0254" w:rsidRPr="00004135" w:rsidRDefault="00BB0254" w:rsidP="00EB48C8">
      <w:pPr>
        <w:pStyle w:val="Odstaveca"/>
        <w:rPr>
          <w:lang w:val="cs-CZ"/>
        </w:rPr>
      </w:pPr>
      <w:r w:rsidRPr="00004135">
        <w:rPr>
          <w:lang w:val="cs-CZ"/>
        </w:rPr>
        <w:t xml:space="preserve">Vyhotovení podkladů pro případnou změnu katastrální hranice podle </w:t>
      </w:r>
      <w:r w:rsidR="00271555">
        <w:rPr>
          <w:lang w:val="cs-CZ"/>
        </w:rPr>
        <w:t>katastrální vyhlášky</w:t>
      </w:r>
      <w:r w:rsidR="006F31AB">
        <w:t xml:space="preserve"> a jejich projednání s dotčenými obcemi</w:t>
      </w:r>
      <w:r w:rsidR="00CF5DC3" w:rsidRPr="00D05865">
        <w:rPr>
          <w:lang w:val="cs-CZ"/>
        </w:rPr>
        <w:t>.</w:t>
      </w:r>
      <w:r w:rsidRPr="00004135">
        <w:rPr>
          <w:lang w:val="cs-CZ"/>
        </w:rPr>
        <w:t xml:space="preserve"> </w:t>
      </w:r>
    </w:p>
    <w:p w:rsidR="00BB0254" w:rsidRPr="00004135" w:rsidRDefault="00BB0254" w:rsidP="00EB48C8">
      <w:pPr>
        <w:pStyle w:val="Odstaveca"/>
        <w:rPr>
          <w:lang w:val="cs-CZ"/>
        </w:rPr>
      </w:pPr>
      <w:r w:rsidRPr="00004135">
        <w:rPr>
          <w:lang w:val="cs-CZ"/>
        </w:rPr>
        <w:t>Aktualizace místních a pomístních názvů, vypracování seznamu místních a 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 obsa</w:t>
      </w:r>
      <w:r w:rsidR="00AB2470">
        <w:rPr>
          <w:lang w:val="cs-CZ"/>
        </w:rPr>
        <w:t>hem souboru popisných informací</w:t>
      </w:r>
      <w:r w:rsidR="00AB2470">
        <w:t>.</w:t>
      </w:r>
    </w:p>
    <w:p w:rsidR="006F31AB" w:rsidRDefault="006F31AB" w:rsidP="006F31AB">
      <w:pPr>
        <w:pStyle w:val="Odstaveca"/>
      </w:pPr>
      <w:r w:rsidRPr="006F31AB">
        <w:t>Doložení kladného stanoviska katastrálního úřadu ve smyslu § 9 odst. 6 zákona (viz Pokyny č. 43 ČÚZK).</w:t>
      </w:r>
    </w:p>
    <w:p w:rsidR="00700EE3" w:rsidRPr="006F31AB" w:rsidRDefault="00700EE3" w:rsidP="006F31AB">
      <w:pPr>
        <w:pStyle w:val="Odstaveca"/>
      </w:pPr>
      <w:r>
        <w:t xml:space="preserve">Předání </w:t>
      </w:r>
      <w:r w:rsidRPr="006F31AB">
        <w:t>soupisu nesouladů mezi SPI a SGI k řešení katastrálnímu úřadu a seznamu parcel pro vyznačení poznámky do KN.</w:t>
      </w:r>
    </w:p>
    <w:p w:rsidR="00BB0254" w:rsidRPr="00004135" w:rsidRDefault="00BB0254" w:rsidP="00EB48C8">
      <w:pPr>
        <w:pStyle w:val="Odstavec111"/>
        <w:rPr>
          <w:lang w:val="cs-CZ"/>
        </w:rPr>
      </w:pPr>
      <w:r w:rsidRPr="00004135">
        <w:rPr>
          <w:lang w:val="cs-CZ"/>
        </w:rPr>
        <w:t xml:space="preserve">Rozbor současného stavu </w:t>
      </w:r>
    </w:p>
    <w:p w:rsidR="00407AB7" w:rsidRPr="00407AB7" w:rsidRDefault="00BB0254" w:rsidP="00EB48C8">
      <w:pPr>
        <w:pStyle w:val="Odstaveca"/>
        <w:rPr>
          <w:lang w:val="cs-CZ"/>
        </w:rPr>
      </w:pPr>
      <w:r w:rsidRPr="00407AB7">
        <w:rPr>
          <w:lang w:val="cs-CZ"/>
        </w:rPr>
        <w:t>Rozbor současného stavu území – průzkum území (charakter hospodaření, cestní síť, eroze, vodní režim</w:t>
      </w:r>
      <w:r w:rsidR="00D9781D">
        <w:t>, atd.</w:t>
      </w:r>
      <w:r w:rsidRPr="00407AB7">
        <w:rPr>
          <w:lang w:val="cs-CZ"/>
        </w:rPr>
        <w:t xml:space="preserve"> </w:t>
      </w:r>
      <w:r w:rsidR="00407AB7">
        <w:t>podle § 5 vyhlášky.</w:t>
      </w:r>
    </w:p>
    <w:p w:rsidR="00BB0254" w:rsidRPr="00407AB7" w:rsidRDefault="00BB0254" w:rsidP="00EB48C8">
      <w:pPr>
        <w:pStyle w:val="Odstaveca"/>
        <w:rPr>
          <w:lang w:val="cs-CZ"/>
        </w:rPr>
      </w:pPr>
      <w:r w:rsidRPr="00407AB7">
        <w:rPr>
          <w:lang w:val="cs-CZ"/>
        </w:rPr>
        <w:t xml:space="preserve">Zhodnocení požadavků a stanovisek dotčených orgánů a organizací, celkové vyhodnocení území pro využití k návrhovým pracím. </w:t>
      </w:r>
    </w:p>
    <w:p w:rsidR="00BB0254" w:rsidRPr="00004135" w:rsidRDefault="00BB0254" w:rsidP="00EB48C8">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rsidR="009D5484" w:rsidRP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rsidR="00BB0254" w:rsidRPr="00004135" w:rsidRDefault="00BB0254" w:rsidP="00EB48C8">
      <w:pPr>
        <w:pStyle w:val="Odstavec111"/>
        <w:rPr>
          <w:lang w:val="cs-CZ"/>
        </w:rPr>
      </w:pPr>
      <w:r w:rsidRPr="00004135">
        <w:rPr>
          <w:lang w:val="cs-CZ"/>
        </w:rPr>
        <w:t xml:space="preserve">Dokumentace k soupisu nároků vlastníků pozemků </w:t>
      </w:r>
    </w:p>
    <w:p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rsidR="00BB0254" w:rsidRPr="00004135" w:rsidRDefault="00BB0254" w:rsidP="00EB48C8">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rsidR="00BB0254" w:rsidRPr="00004135" w:rsidRDefault="00BB0254" w:rsidP="000667FF">
      <w:pPr>
        <w:pStyle w:val="Odstaveca"/>
        <w:rPr>
          <w:lang w:val="cs-CZ"/>
        </w:rPr>
      </w:pPr>
      <w:r w:rsidRPr="00004135">
        <w:rPr>
          <w:lang w:val="cs-CZ"/>
        </w:rPr>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rsidR="00BB0254" w:rsidRPr="00004135" w:rsidRDefault="00BB0254" w:rsidP="00EB48C8">
      <w:pPr>
        <w:pStyle w:val="Odstaveca"/>
        <w:rPr>
          <w:lang w:val="cs-CZ"/>
        </w:rPr>
      </w:pPr>
      <w:r w:rsidRPr="00004135">
        <w:rPr>
          <w:lang w:val="cs-CZ"/>
        </w:rPr>
        <w:lastRenderedPageBreak/>
        <w:t>Při zjištění změny údajů o dotčených vlastnících nebo pozemcích provede zhotovitel aktualizaci jejich soupisů nároků a objednatel je doručí dotčeným vlastníkům.</w:t>
      </w:r>
    </w:p>
    <w:p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rsidR="00BB0254" w:rsidRPr="00004135" w:rsidRDefault="00BB0254" w:rsidP="00EB48C8">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rsidR="00BB0254" w:rsidRPr="00004135" w:rsidRDefault="00BB0254" w:rsidP="00EB48C8">
      <w:pPr>
        <w:pStyle w:val="Odstavecseseznamem"/>
        <w:rPr>
          <w:lang w:val="cs-CZ"/>
        </w:rPr>
      </w:pPr>
      <w:r w:rsidRPr="00004135">
        <w:rPr>
          <w:lang w:val="cs-CZ"/>
        </w:rPr>
        <w:t>Hlavní celek „Návrhové práce“ je sestaven z následujících dílčích částí</w:t>
      </w:r>
    </w:p>
    <w:p w:rsidR="00BB0254" w:rsidRPr="00004135" w:rsidRDefault="00BB0254" w:rsidP="00EB48C8">
      <w:pPr>
        <w:pStyle w:val="Odstavec111"/>
        <w:rPr>
          <w:lang w:val="cs-CZ"/>
        </w:rPr>
      </w:pPr>
      <w:r w:rsidRPr="00004135">
        <w:rPr>
          <w:lang w:val="cs-CZ"/>
        </w:rPr>
        <w:t>Vypracování plánu společných zařízení</w:t>
      </w:r>
    </w:p>
    <w:p w:rsidR="00BB0254" w:rsidRPr="00004135" w:rsidRDefault="00BB0254" w:rsidP="00EB48C8">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rsidR="004836FE" w:rsidRPr="004836FE" w:rsidRDefault="004836FE" w:rsidP="004836FE">
      <w:pPr>
        <w:pStyle w:val="Odstaveca"/>
      </w:pPr>
      <w:r w:rsidRPr="004836FE">
        <w:t>Plán společných zařízení bude projednán s dotčenými orgány a organizacemi. Po vyřešení všech př</w:t>
      </w:r>
      <w:r w:rsidR="005846D5">
        <w:t>ipomínek</w:t>
      </w:r>
      <w:r w:rsidRPr="004836FE">
        <w:t xml:space="preserve"> s ním bude seznámen sbor zástupců vlastníků</w:t>
      </w:r>
      <w:r>
        <w:t xml:space="preserve">. </w:t>
      </w:r>
    </w:p>
    <w:p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rsidR="00BB0254" w:rsidRPr="00004135" w:rsidRDefault="00BB0254" w:rsidP="00EB48C8">
      <w:pPr>
        <w:pStyle w:val="Odstaveca"/>
        <w:rPr>
          <w:lang w:val="cs-CZ"/>
        </w:rPr>
      </w:pPr>
      <w:r w:rsidRPr="00004135">
        <w:rPr>
          <w:lang w:val="cs-CZ"/>
        </w:rPr>
        <w:t xml:space="preserve">Součástí elaborátu PSZ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rsidR="00BB0254" w:rsidRPr="00004135" w:rsidRDefault="00BB0254" w:rsidP="00DC4C1D">
      <w:pPr>
        <w:pStyle w:val="Odstaveca"/>
        <w:rPr>
          <w:lang w:val="cs-CZ"/>
        </w:rPr>
      </w:pPr>
      <w:r w:rsidRPr="00004135">
        <w:rPr>
          <w:lang w:val="cs-CZ"/>
        </w:rPr>
        <w:t xml:space="preserve">Dokumentace technického řešení PSZ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 xml:space="preserve">a 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 pozemků, na nichž se předpokládá výstavba a realizace společných zařízení. </w:t>
      </w:r>
    </w:p>
    <w:p w:rsidR="00BB0254" w:rsidRPr="00004135" w:rsidRDefault="00BB0254" w:rsidP="00DC4C1D">
      <w:pPr>
        <w:pStyle w:val="Odstavec11111"/>
        <w:rPr>
          <w:lang w:val="cs-CZ"/>
        </w:rPr>
      </w:pPr>
      <w:r w:rsidRPr="00004135">
        <w:rPr>
          <w:lang w:val="cs-CZ"/>
        </w:rPr>
        <w:t xml:space="preserve">Potřebné podélné profily, příčné řezy a podrobné situace liniových staveb (toky, komunikace, příkopy, </w:t>
      </w:r>
      <w:proofErr w:type="spellStart"/>
      <w:r w:rsidRPr="00004135">
        <w:rPr>
          <w:lang w:val="cs-CZ"/>
        </w:rPr>
        <w:t>průlehy</w:t>
      </w:r>
      <w:proofErr w:type="spellEnd"/>
      <w:r w:rsidRPr="00004135">
        <w:rPr>
          <w:lang w:val="cs-CZ"/>
        </w:rPr>
        <w:t xml:space="preserve"> apod.) společných zařízení pro stanovení plochy záboru půdy. To vše s ohledem na potřeby správy a provozu jednotlivých staveb. Do předpokládaného počtu měrných jednotek v krycím listu nabídkové ceny je </w:t>
      </w:r>
      <w:r w:rsidRPr="00004135">
        <w:rPr>
          <w:lang w:val="cs-CZ"/>
        </w:rPr>
        <w:lastRenderedPageBreak/>
        <w:t xml:space="preserve">započítána pouze vodorovná délka podélných profilů. Příčné řezy budou vyhotoveny ke každému podélnému profilu ve vzdálenosti max. po 50 m a jsou zahrnuty do kalkulace ceny. </w:t>
      </w:r>
    </w:p>
    <w:p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BB0254" w:rsidRPr="00004135" w:rsidRDefault="00BB0254" w:rsidP="00EB48C8">
      <w:pPr>
        <w:pStyle w:val="Odstavec111"/>
        <w:rPr>
          <w:lang w:val="cs-CZ"/>
        </w:rPr>
      </w:pPr>
      <w:r w:rsidRPr="00004135">
        <w:rPr>
          <w:lang w:val="cs-CZ"/>
        </w:rPr>
        <w:t xml:space="preserve">Vypracování návrhu nového uspořádání pozemků k vystavení dle </w:t>
      </w:r>
      <w:r w:rsidRPr="00DB2771">
        <w:rPr>
          <w:lang w:val="cs-CZ"/>
        </w:rPr>
        <w:t>§ 11 odst. 1 zákona</w:t>
      </w:r>
    </w:p>
    <w:p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(3x) zasílané objedna</w:t>
      </w:r>
      <w:r w:rsidR="005846D5">
        <w:rPr>
          <w:lang w:val="cs-CZ"/>
        </w:rPr>
        <w:t>telem podle § 9 odst. 21 zákona</w:t>
      </w:r>
      <w:r w:rsidRPr="001260B3">
        <w:rPr>
          <w:lang w:val="cs-CZ"/>
        </w:rPr>
        <w:t xml:space="preserve"> vlastníkům, kteří se nevyjádřili. </w:t>
      </w:r>
    </w:p>
    <w:p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rsidR="001260B3" w:rsidRDefault="00BB0254" w:rsidP="001260B3">
      <w:pPr>
        <w:pStyle w:val="Odstaveca"/>
      </w:pPr>
      <w:r w:rsidRPr="00004135">
        <w:rPr>
          <w:lang w:val="cs-CZ"/>
        </w:rPr>
        <w:t>V případě nutnosti aktualizace PSZ s ohledem na návrh nového uspořádání pozemků bude předána upravená dokumentace PSZ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rsidR="001260B3" w:rsidRP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rsidR="00BB0254" w:rsidRPr="00004135" w:rsidRDefault="00BB0254" w:rsidP="00EB48C8">
      <w:pPr>
        <w:pStyle w:val="Odstavec111"/>
        <w:rPr>
          <w:lang w:val="cs-CZ"/>
        </w:rPr>
      </w:pPr>
      <w:r w:rsidRPr="00004135">
        <w:rPr>
          <w:lang w:val="cs-CZ"/>
        </w:rPr>
        <w:t xml:space="preserve">Dokončení a předložení aktuální dokumentace nového uspořádání pozemků a </w:t>
      </w:r>
      <w:r w:rsidR="00F943D1">
        <w:t>PSZ</w:t>
      </w:r>
    </w:p>
    <w:p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xml:space="preserve">. Dokumentace návrhu nového uspořádání pozemků bude v </w:t>
      </w:r>
      <w:r w:rsidRPr="00004135">
        <w:rPr>
          <w:lang w:val="cs-CZ"/>
        </w:rPr>
        <w:lastRenderedPageBreak/>
        <w:t>rozsahu uvedeném v bodech VIII. a IX. přílohy č. 1 k vyhlášce</w:t>
      </w:r>
      <w:r w:rsidR="009A55E2">
        <w:t>,</w:t>
      </w:r>
      <w:r w:rsidRPr="00004135">
        <w:rPr>
          <w:lang w:val="cs-CZ"/>
        </w:rPr>
        <w:t xml:space="preserve"> a to v počtu a formě stanovené čl. IV. této smlouvy.</w:t>
      </w:r>
    </w:p>
    <w:p w:rsidR="00005468" w:rsidRPr="00005468" w:rsidRDefault="00BB0254" w:rsidP="00EB48C8">
      <w:pPr>
        <w:pStyle w:val="Odstaveca"/>
        <w:rPr>
          <w:lang w:val="cs-CZ"/>
        </w:rPr>
      </w:pPr>
      <w:proofErr w:type="spellStart"/>
      <w:r w:rsidRPr="00004135">
        <w:rPr>
          <w:lang w:val="cs-CZ"/>
        </w:rPr>
        <w:t>Paré</w:t>
      </w:r>
      <w:proofErr w:type="spellEnd"/>
      <w:r w:rsidRPr="00004135">
        <w:rPr>
          <w:lang w:val="cs-CZ"/>
        </w:rPr>
        <w:t xml:space="preserve"> č. 1 bude obsahovat originály dokladů. Vše bude řádně označeno, podepsáno s příslušným razítkem osoby úředně oprávněné k projektování pozemkových úprav.</w:t>
      </w:r>
      <w:r w:rsidR="00005468">
        <w:t xml:space="preserve"> </w:t>
      </w:r>
    </w:p>
    <w:p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vlastníky řízení).</w:t>
      </w:r>
    </w:p>
    <w:p w:rsidR="00BB0254" w:rsidRPr="00004135" w:rsidRDefault="00BB0254" w:rsidP="00EB48C8">
      <w:pPr>
        <w:pStyle w:val="Odstavecseseznamem"/>
        <w:rPr>
          <w:lang w:val="cs-CZ"/>
        </w:rPr>
      </w:pPr>
      <w:r w:rsidRPr="00004135">
        <w:rPr>
          <w:lang w:val="cs-CZ"/>
        </w:rPr>
        <w:t>Hlavní celek „Mapové dílo“ obsahuje</w:t>
      </w:r>
    </w:p>
    <w:p w:rsidR="00005468" w:rsidRPr="00005468" w:rsidRDefault="00005468" w:rsidP="00EB48C8">
      <w:pPr>
        <w:pStyle w:val="Odstavec111"/>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KN.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rsidR="00BB0254" w:rsidRPr="00004135" w:rsidRDefault="00BB0254" w:rsidP="00EB48C8">
      <w:pPr>
        <w:pStyle w:val="Odstavec111"/>
        <w:rPr>
          <w:lang w:val="cs-CZ"/>
        </w:rPr>
      </w:pPr>
      <w:r w:rsidRPr="00004135">
        <w:rPr>
          <w:lang w:val="cs-CZ"/>
        </w:rPr>
        <w:t>Topologická úprava platných linií BPEJ na DKM bude odsouhlasená odbornou organizací a její předání odborné organizaci zajistí objednatel.</w:t>
      </w:r>
    </w:p>
    <w:p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 zeměměřictví a o změně a doplnění některých zákonů souvisejících s jeho zavedením</w:t>
      </w:r>
      <w:r w:rsidR="009247A2">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rsidR="00BB0254" w:rsidRPr="00004135" w:rsidRDefault="00BB0254" w:rsidP="00EB48C8">
      <w:pPr>
        <w:pStyle w:val="Odstavec111"/>
        <w:rPr>
          <w:lang w:val="cs-CZ"/>
        </w:rPr>
      </w:pPr>
      <w:r w:rsidRPr="00004135">
        <w:rPr>
          <w:lang w:val="cs-CZ"/>
        </w:rPr>
        <w:t>Tisková podoba dokumentace k obnově katastrálního operátu bude vyhotovena do 15</w:t>
      </w:r>
      <w:r w:rsidR="00367ED6">
        <w:t>-ti</w:t>
      </w:r>
      <w:r w:rsidRPr="00004135">
        <w:rPr>
          <w:lang w:val="cs-CZ"/>
        </w:rPr>
        <w:t xml:space="preserve"> dnů od vydání kladného stanoviska katastrálního úřadu k převzetí výsledku zeměměřických činností.</w:t>
      </w:r>
    </w:p>
    <w:p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ČÚZK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rsidR="00BB0254" w:rsidRPr="00004135" w:rsidRDefault="00BB0254" w:rsidP="00EB48C8">
      <w:pPr>
        <w:pStyle w:val="Odstavecseseznamem"/>
        <w:rPr>
          <w:lang w:val="cs-CZ"/>
        </w:rPr>
      </w:pPr>
      <w:r w:rsidRPr="00004135">
        <w:rPr>
          <w:lang w:val="cs-CZ"/>
        </w:rPr>
        <w:t xml:space="preserve">Hlavní celek „Vytyčení pozemků dle zapsané DKM“ obsahuje </w:t>
      </w:r>
    </w:p>
    <w:p w:rsidR="00BB0254" w:rsidRPr="00004135"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požadavků vlastníků. Zhotovitel odevzdá objednateli doklad o předání dokumentace o vytyčení hranice pozemků vlastníkům a katastrálnímu úřadu. Pro fakturaci bude rozhodující skutečný počet měrných jednotek.</w:t>
      </w:r>
    </w:p>
    <w:p w:rsidR="00BB0254" w:rsidRPr="00004135" w:rsidRDefault="00605862" w:rsidP="001545F1">
      <w:pPr>
        <w:pStyle w:val="Nadpis1"/>
        <w:rPr>
          <w:lang w:val="cs-CZ"/>
        </w:rPr>
      </w:pPr>
      <w:r w:rsidRPr="00004135">
        <w:rPr>
          <w:lang w:val="cs-CZ"/>
        </w:rPr>
        <w:lastRenderedPageBreak/>
        <w:br/>
      </w:r>
      <w:r w:rsidR="00BB0254" w:rsidRPr="00004135">
        <w:rPr>
          <w:lang w:val="cs-CZ"/>
        </w:rPr>
        <w:t>Technické požadavky na provedení díla</w:t>
      </w:r>
    </w:p>
    <w:p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008F16D1" w:rsidRPr="008F16D1">
        <w:t>Informačního systému katastru nemovitostí</w:t>
      </w:r>
      <w:r w:rsidRPr="00004135">
        <w:rPr>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004135">
        <w:rPr>
          <w:lang w:val="cs-CZ"/>
        </w:rPr>
        <w:t>xls</w:t>
      </w:r>
      <w:proofErr w:type="spellEnd"/>
      <w:r w:rsidRPr="00004135">
        <w:rPr>
          <w:lang w:val="cs-CZ"/>
        </w:rPr>
        <w:t xml:space="preserve">(x) nebo kompatibilní s programem Excel. Seznam parcel řešených v obvodu </w:t>
      </w:r>
      <w:proofErr w:type="spellStart"/>
      <w:r w:rsidRPr="00004135">
        <w:rPr>
          <w:lang w:val="cs-CZ"/>
        </w:rPr>
        <w:t>KoPÚ</w:t>
      </w:r>
      <w:proofErr w:type="spellEnd"/>
      <w:r w:rsidRPr="00004135">
        <w:rPr>
          <w:lang w:val="cs-CZ"/>
        </w:rPr>
        <w:t xml:space="preserve"> pro zápis poznámky do katastru nemovitostí </w:t>
      </w:r>
      <w:r w:rsidR="008F16D1" w:rsidRPr="008F16D1">
        <w:t xml:space="preserve">o zahájení řízení a o schválení návrhu pozemkových úprav </w:t>
      </w:r>
      <w:r w:rsidRPr="00004135">
        <w:rPr>
          <w:lang w:val="cs-CZ"/>
        </w:rPr>
        <w:t>bude předán ve formátu *.</w:t>
      </w:r>
      <w:proofErr w:type="spellStart"/>
      <w:r w:rsidRPr="00004135">
        <w:rPr>
          <w:lang w:val="cs-CZ"/>
        </w:rPr>
        <w:t>csv</w:t>
      </w:r>
      <w:proofErr w:type="spellEnd"/>
      <w:r w:rsidRPr="00004135">
        <w:rPr>
          <w:lang w:val="cs-CZ"/>
        </w:rPr>
        <w:t>. Všechny požadované výstupy bude zhotovitel povinen předat objednateli rovněž ve formátu *.</w:t>
      </w:r>
      <w:proofErr w:type="spellStart"/>
      <w:r w:rsidRPr="00004135">
        <w:rPr>
          <w:lang w:val="cs-CZ"/>
        </w:rPr>
        <w:t>pdf</w:t>
      </w:r>
      <w:proofErr w:type="spellEnd"/>
      <w:r w:rsidRPr="00004135">
        <w:rPr>
          <w:lang w:val="cs-CZ"/>
        </w:rPr>
        <w:t xml:space="preserve"> v členění dle jednotlivých listů vlastnictví, které umožní objednateli jejich použití pro správní řízení (např. v elektronické spisové službě). Dokumentace bude předána ve formátu VFP s </w:t>
      </w:r>
      <w:r w:rsidR="00A1442F" w:rsidRPr="00004135">
        <w:rPr>
          <w:lang w:val="cs-CZ"/>
        </w:rPr>
        <w:t>výjimkou</w:t>
      </w:r>
      <w:r w:rsidRPr="00004135">
        <w:rPr>
          <w:lang w:val="cs-CZ"/>
        </w:rPr>
        <w:t xml:space="preserve"> těch částí díla, u nichž není předání ve formátu VFP vyžadováno (např. </w:t>
      </w:r>
      <w:r w:rsidR="008F16D1" w:rsidRPr="008F16D1">
        <w:t>dokumentace technického řešení PSZ</w:t>
      </w:r>
      <w:r w:rsidRPr="00004135">
        <w:rPr>
          <w:lang w:val="cs-CZ"/>
        </w:rPr>
        <w:t>), které se předávají ve formátu *.</w:t>
      </w:r>
      <w:proofErr w:type="spellStart"/>
      <w:r w:rsidRPr="00004135">
        <w:rPr>
          <w:lang w:val="cs-CZ"/>
        </w:rPr>
        <w:t>dgn</w:t>
      </w:r>
      <w:proofErr w:type="spellEnd"/>
      <w:r w:rsidR="000C773F">
        <w:t xml:space="preserve"> nebo </w:t>
      </w:r>
      <w:r w:rsidR="000C773F">
        <w:rPr>
          <w:lang w:val="cs-CZ"/>
        </w:rPr>
        <w:t>*.</w:t>
      </w:r>
      <w:proofErr w:type="spellStart"/>
      <w:r w:rsidR="000C773F">
        <w:rPr>
          <w:lang w:val="cs-CZ"/>
        </w:rPr>
        <w:t>vyk</w:t>
      </w:r>
      <w:proofErr w:type="spellEnd"/>
      <w:r w:rsidR="000C773F">
        <w:t xml:space="preserve"> </w:t>
      </w:r>
      <w:r w:rsidRPr="00004135">
        <w:rPr>
          <w:lang w:val="cs-CZ"/>
        </w:rPr>
        <w:t xml:space="preserve">a v souřadnicovém systému S-JTSK. </w:t>
      </w:r>
      <w:r w:rsidR="008F16D1">
        <w:t xml:space="preserve"> </w:t>
      </w:r>
      <w:r w:rsidR="008F16D1" w:rsidRPr="008F16D1">
        <w:t>Rastrová data budou předána ve formátu georeferencovaného TIF</w:t>
      </w:r>
      <w:r w:rsidR="008F16D1">
        <w:t>F.</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r w:rsidR="00280088">
        <w:t xml:space="preserve">4.1. </w:t>
      </w:r>
      <w:r w:rsidRPr="00004135">
        <w:rPr>
          <w:lang w:val="cs-CZ"/>
        </w:rPr>
        <w:t>v násled</w:t>
      </w:r>
      <w:r w:rsidR="008F16D1">
        <w:rPr>
          <w:lang w:val="cs-CZ"/>
        </w:rPr>
        <w:t>ujícím počtu vyhotovení a formě</w:t>
      </w:r>
      <w:r w:rsidR="008F16D1">
        <w:t>:</w:t>
      </w:r>
    </w:p>
    <w:p w:rsidR="00BB0254" w:rsidRPr="00004135" w:rsidRDefault="00BB0254" w:rsidP="00EB48C8">
      <w:pPr>
        <w:pStyle w:val="Odstavec111"/>
        <w:rPr>
          <w:lang w:val="cs-CZ"/>
        </w:rPr>
      </w:pPr>
      <w:r w:rsidRPr="00004135">
        <w:rPr>
          <w:lang w:val="cs-CZ"/>
        </w:rPr>
        <w:t xml:space="preserve">Revize stávajícího bodového pole - </w:t>
      </w:r>
      <w:r w:rsidR="008527D5">
        <w:t>1</w:t>
      </w:r>
      <w:r w:rsidRPr="00004135">
        <w:rPr>
          <w:lang w:val="cs-CZ"/>
        </w:rPr>
        <w:t xml:space="preserve">x papírové zpracování (1x objednatel) a </w:t>
      </w:r>
      <w:r w:rsidR="00407AB7">
        <w:t xml:space="preserve">2x </w:t>
      </w:r>
      <w:r w:rsidRPr="00004135">
        <w:rPr>
          <w:lang w:val="cs-CZ"/>
        </w:rPr>
        <w:t xml:space="preserve">CD (DVD). </w:t>
      </w:r>
    </w:p>
    <w:p w:rsidR="00BB0254" w:rsidRPr="00004135" w:rsidRDefault="00BB0254" w:rsidP="00EB48C8">
      <w:pPr>
        <w:pStyle w:val="Odstavec111"/>
        <w:rPr>
          <w:lang w:val="cs-CZ"/>
        </w:rPr>
      </w:pPr>
      <w:r w:rsidRPr="00004135">
        <w:rPr>
          <w:lang w:val="cs-CZ"/>
        </w:rPr>
        <w:t xml:space="preserve">Polohopisné zaměření zájmového území - </w:t>
      </w:r>
      <w:r w:rsidR="008527D5">
        <w:t>1</w:t>
      </w:r>
      <w:r w:rsidRPr="00004135">
        <w:rPr>
          <w:lang w:val="cs-CZ"/>
        </w:rPr>
        <w:t>x pap</w:t>
      </w:r>
      <w:r w:rsidR="008527D5">
        <w:rPr>
          <w:lang w:val="cs-CZ"/>
        </w:rPr>
        <w:t>írové zpracování (1x objednatel</w:t>
      </w:r>
      <w:r w:rsidRPr="00004135">
        <w:rPr>
          <w:lang w:val="cs-CZ"/>
        </w:rPr>
        <w:t xml:space="preserve">) a </w:t>
      </w:r>
      <w:r w:rsidR="00407AB7">
        <w:t xml:space="preserve">2x </w:t>
      </w:r>
      <w:r w:rsidRPr="00004135">
        <w:rPr>
          <w:lang w:val="cs-CZ"/>
        </w:rPr>
        <w:t xml:space="preserve">CD (DVD). </w:t>
      </w:r>
    </w:p>
    <w:p w:rsidR="00BB0254" w:rsidRPr="00004135" w:rsidRDefault="00BB0254" w:rsidP="00EB48C8">
      <w:pPr>
        <w:pStyle w:val="Odstavec111"/>
        <w:rPr>
          <w:lang w:val="cs-CZ"/>
        </w:rPr>
      </w:pPr>
      <w:r w:rsidRPr="00004135">
        <w:rPr>
          <w:lang w:val="cs-CZ"/>
        </w:rPr>
        <w:t xml:space="preserve">Zjišťování průběhu hranic obvodu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r w:rsidRPr="00004135">
        <w:rPr>
          <w:lang w:val="cs-CZ"/>
        </w:rPr>
        <w:t xml:space="preserve"> - 2x papírové zpracování (1x objednatel, 1x </w:t>
      </w:r>
      <w:r w:rsidR="008527D5">
        <w:t xml:space="preserve">pro předání na </w:t>
      </w:r>
      <w:r w:rsidRPr="00004135">
        <w:rPr>
          <w:lang w:val="cs-CZ"/>
        </w:rPr>
        <w:t xml:space="preserve">katastrální úřad) a </w:t>
      </w:r>
      <w:r w:rsidR="00407AB7">
        <w:t xml:space="preserve">2x </w:t>
      </w:r>
      <w:r w:rsidRPr="00004135">
        <w:rPr>
          <w:lang w:val="cs-CZ"/>
        </w:rPr>
        <w:t xml:space="preserve">CD (DVD). </w:t>
      </w:r>
    </w:p>
    <w:p w:rsidR="00BB0254" w:rsidRPr="00004135" w:rsidRDefault="00BB0254" w:rsidP="00EB48C8">
      <w:pPr>
        <w:pStyle w:val="Odstavec111"/>
        <w:rPr>
          <w:lang w:val="cs-CZ"/>
        </w:rPr>
      </w:pPr>
      <w:r w:rsidRPr="00004135">
        <w:rPr>
          <w:lang w:val="cs-CZ"/>
        </w:rPr>
        <w:t xml:space="preserve">Rozbor současného stavu - 1x papírové zpracování (objednatel) a </w:t>
      </w:r>
      <w:r w:rsidR="00407AB7">
        <w:t xml:space="preserve">2x </w:t>
      </w:r>
      <w:r w:rsidRPr="00004135">
        <w:rPr>
          <w:lang w:val="cs-CZ"/>
        </w:rPr>
        <w:t xml:space="preserve">CD (DVD). </w:t>
      </w:r>
    </w:p>
    <w:p w:rsidR="00BB0254" w:rsidRPr="00004135" w:rsidRDefault="00BB0254" w:rsidP="00EB48C8">
      <w:pPr>
        <w:pStyle w:val="Odstavec111"/>
        <w:rPr>
          <w:lang w:val="cs-CZ"/>
        </w:rPr>
      </w:pPr>
      <w:r w:rsidRPr="00004135">
        <w:rPr>
          <w:lang w:val="cs-CZ"/>
        </w:rPr>
        <w:t xml:space="preserve">Dokumentace nároků vlastníků (včetně map) - 2x papírové zpracování (1x objednatel a 1x obec) a </w:t>
      </w:r>
      <w:r w:rsidR="00407AB7">
        <w:t xml:space="preserve">2x </w:t>
      </w:r>
      <w:r w:rsidRPr="00004135">
        <w:rPr>
          <w:lang w:val="cs-CZ"/>
        </w:rPr>
        <w:t xml:space="preserve">CD (DVD) a 2x papírové zpracování k rozeslání </w:t>
      </w:r>
      <w:r w:rsidR="008527D5">
        <w:t>účastníkům řízení</w:t>
      </w:r>
      <w:r w:rsidRPr="00004135">
        <w:rPr>
          <w:lang w:val="cs-CZ"/>
        </w:rPr>
        <w:t>.</w:t>
      </w:r>
    </w:p>
    <w:p w:rsidR="00BB0254" w:rsidRPr="00004135" w:rsidRDefault="008527D5" w:rsidP="00EB48C8">
      <w:pPr>
        <w:pStyle w:val="Odstavec111"/>
        <w:rPr>
          <w:lang w:val="cs-CZ"/>
        </w:rPr>
      </w:pPr>
      <w:r>
        <w:rPr>
          <w:lang w:val="cs-CZ"/>
        </w:rPr>
        <w:t xml:space="preserve">Vypracování PSZ - </w:t>
      </w:r>
      <w:r>
        <w:t>3</w:t>
      </w:r>
      <w:r w:rsidR="00BB0254" w:rsidRPr="00004135">
        <w:rPr>
          <w:lang w:val="cs-CZ"/>
        </w:rPr>
        <w:t xml:space="preserve">x papírové zpracování (1x objednatel, </w:t>
      </w:r>
      <w:r w:rsidRPr="008527D5">
        <w:t>1x obec, 1x obec s rozšířenou působností</w:t>
      </w:r>
      <w:r w:rsidR="00BB0254" w:rsidRPr="00004135">
        <w:rPr>
          <w:lang w:val="cs-CZ"/>
        </w:rPr>
        <w:t xml:space="preserve">) a </w:t>
      </w:r>
      <w:r w:rsidR="00407AB7">
        <w:t xml:space="preserve">2x </w:t>
      </w:r>
      <w:r w:rsidR="00BB0254" w:rsidRPr="00004135">
        <w:rPr>
          <w:lang w:val="cs-CZ"/>
        </w:rPr>
        <w:t>CD (DVD). Po zapracování případných změn vzniklých v průběhu zpracování návr</w:t>
      </w:r>
      <w:r>
        <w:rPr>
          <w:lang w:val="cs-CZ"/>
        </w:rPr>
        <w:t xml:space="preserve">hu nového uspořádání pozemků - </w:t>
      </w:r>
      <w:r>
        <w:t>3</w:t>
      </w:r>
      <w:r w:rsidR="00BB0254" w:rsidRPr="00004135">
        <w:rPr>
          <w:lang w:val="cs-CZ"/>
        </w:rPr>
        <w:t xml:space="preserve">x aktualizované papírové zpracování (1x objednatel, </w:t>
      </w:r>
      <w:r w:rsidRPr="008527D5">
        <w:t>1x obec, 1x obec s rozšířenou působností</w:t>
      </w:r>
      <w:r w:rsidR="00BB0254" w:rsidRPr="00004135">
        <w:rPr>
          <w:lang w:val="cs-CZ"/>
        </w:rPr>
        <w:t xml:space="preserve">) a </w:t>
      </w:r>
      <w:r w:rsidR="00407AB7">
        <w:t xml:space="preserve">2x </w:t>
      </w:r>
      <w:r w:rsidR="00BB0254" w:rsidRPr="00004135">
        <w:rPr>
          <w:lang w:val="cs-CZ"/>
        </w:rPr>
        <w:t>CD (DVD).</w:t>
      </w:r>
    </w:p>
    <w:p w:rsidR="00BB0254" w:rsidRPr="00004135" w:rsidRDefault="00BB0254" w:rsidP="00EB48C8">
      <w:pPr>
        <w:pStyle w:val="Odstavec111"/>
        <w:rPr>
          <w:lang w:val="cs-CZ"/>
        </w:rPr>
      </w:pPr>
      <w:r w:rsidRPr="00004135">
        <w:rPr>
          <w:lang w:val="cs-CZ"/>
        </w:rPr>
        <w:t xml:space="preserve">Výškopisné zaměření zájmového území - 1x papírové zpracování (objednatel) a </w:t>
      </w:r>
      <w:r w:rsidR="00407AB7">
        <w:t xml:space="preserve">2x </w:t>
      </w:r>
      <w:r w:rsidRPr="00004135">
        <w:rPr>
          <w:lang w:val="cs-CZ"/>
        </w:rPr>
        <w:t xml:space="preserve">CD (DVD). </w:t>
      </w:r>
    </w:p>
    <w:p w:rsidR="00BB0254" w:rsidRPr="00004135" w:rsidRDefault="00BB0254" w:rsidP="00EB48C8">
      <w:pPr>
        <w:pStyle w:val="Odstavec111"/>
        <w:rPr>
          <w:lang w:val="cs-CZ"/>
        </w:rPr>
      </w:pPr>
      <w:r w:rsidRPr="00004135">
        <w:rPr>
          <w:lang w:val="cs-CZ"/>
        </w:rPr>
        <w:t xml:space="preserve">Potřebné podélné a příčné profily společných zařízení - 1x papírové zpracování (objednatel) a </w:t>
      </w:r>
      <w:r w:rsidR="00407AB7">
        <w:t xml:space="preserve">2x </w:t>
      </w:r>
      <w:r w:rsidRPr="00004135">
        <w:rPr>
          <w:lang w:val="cs-CZ"/>
        </w:rPr>
        <w:t>CD (DVD).</w:t>
      </w:r>
    </w:p>
    <w:p w:rsidR="00BB0254" w:rsidRPr="00004135" w:rsidRDefault="00BB0254" w:rsidP="00EB48C8">
      <w:pPr>
        <w:pStyle w:val="Odstavec111"/>
        <w:rPr>
          <w:lang w:val="cs-CZ"/>
        </w:rPr>
      </w:pPr>
      <w:r w:rsidRPr="00004135">
        <w:rPr>
          <w:lang w:val="cs-CZ"/>
        </w:rPr>
        <w:t xml:space="preserve">Vypracování návrhu nového uspořádání pozemků k vystavení - 2x papírové zpracování (1x objednatel, 1x obec k vystavení) a </w:t>
      </w:r>
      <w:r w:rsidR="00407AB7">
        <w:t xml:space="preserve">2x </w:t>
      </w:r>
      <w:r w:rsidRPr="00004135">
        <w:rPr>
          <w:lang w:val="cs-CZ"/>
        </w:rPr>
        <w:t>CD (DVD).</w:t>
      </w:r>
    </w:p>
    <w:p w:rsidR="00BB0254" w:rsidRPr="00004135" w:rsidRDefault="00BB0254" w:rsidP="00EB48C8">
      <w:pPr>
        <w:pStyle w:val="Odstavec111"/>
        <w:rPr>
          <w:lang w:val="cs-CZ"/>
        </w:rPr>
      </w:pPr>
      <w:r w:rsidRPr="00004135">
        <w:rPr>
          <w:lang w:val="cs-CZ"/>
        </w:rPr>
        <w:t>Předložení aktuální dokumentace návrhu nového uspořádání pozemků - 2x papírové zpracování (1x objednatel (</w:t>
      </w:r>
      <w:proofErr w:type="spellStart"/>
      <w:r w:rsidRPr="00004135">
        <w:rPr>
          <w:lang w:val="cs-CZ"/>
        </w:rPr>
        <w:t>paré</w:t>
      </w:r>
      <w:proofErr w:type="spellEnd"/>
      <w:r w:rsidRPr="00004135">
        <w:rPr>
          <w:lang w:val="cs-CZ"/>
        </w:rPr>
        <w:t xml:space="preserve"> č. 1), 1x obec</w:t>
      </w:r>
      <w:r w:rsidR="008527D5">
        <w:t xml:space="preserve"> k uložení</w:t>
      </w:r>
      <w:r w:rsidRPr="00004135">
        <w:rPr>
          <w:lang w:val="cs-CZ"/>
        </w:rPr>
        <w:t xml:space="preserve">) a </w:t>
      </w:r>
      <w:r w:rsidR="00407AB7">
        <w:t xml:space="preserve">2x </w:t>
      </w:r>
      <w:r w:rsidRPr="00004135">
        <w:rPr>
          <w:lang w:val="cs-CZ"/>
        </w:rPr>
        <w:t xml:space="preserve">CD (DVD) + 3x přílohy k rozhodnutí o schválení návrhu (1x objednatel, 1x katastrální úřad, 1x </w:t>
      </w:r>
      <w:r w:rsidR="004D6F9F">
        <w:t>účastník řízení</w:t>
      </w:r>
      <w:r w:rsidRPr="00004135">
        <w:rPr>
          <w:lang w:val="cs-CZ"/>
        </w:rPr>
        <w:t>)</w:t>
      </w:r>
      <w:r w:rsidR="004D6F9F">
        <w:t>.</w:t>
      </w:r>
    </w:p>
    <w:p w:rsidR="00BB0254" w:rsidRPr="00004135" w:rsidRDefault="00BB0254" w:rsidP="00EB48C8">
      <w:pPr>
        <w:pStyle w:val="Odstavec111"/>
        <w:rPr>
          <w:lang w:val="cs-CZ"/>
        </w:rPr>
      </w:pPr>
      <w:r w:rsidRPr="00004135">
        <w:rPr>
          <w:lang w:val="cs-CZ"/>
        </w:rPr>
        <w:t xml:space="preserve">Zpracování mapového díla - </w:t>
      </w:r>
      <w:r w:rsidR="008527D5">
        <w:t>1</w:t>
      </w:r>
      <w:r w:rsidR="00280088">
        <w:rPr>
          <w:lang w:val="cs-CZ"/>
        </w:rPr>
        <w:t>x papírové zpracování (</w:t>
      </w:r>
      <w:r w:rsidRPr="00004135">
        <w:rPr>
          <w:lang w:val="cs-CZ"/>
        </w:rPr>
        <w:t xml:space="preserve">objednatel) a </w:t>
      </w:r>
      <w:r w:rsidR="00407AB7">
        <w:t xml:space="preserve">2x </w:t>
      </w:r>
      <w:r w:rsidRPr="00004135">
        <w:rPr>
          <w:lang w:val="cs-CZ"/>
        </w:rPr>
        <w:t xml:space="preserve">CD (DVD). </w:t>
      </w:r>
    </w:p>
    <w:p w:rsidR="00BB0254" w:rsidRPr="00004135" w:rsidRDefault="00BB0254" w:rsidP="00EB48C8">
      <w:pPr>
        <w:pStyle w:val="Odstavec111"/>
        <w:rPr>
          <w:lang w:val="cs-CZ"/>
        </w:rPr>
      </w:pPr>
      <w:r w:rsidRPr="00004135">
        <w:rPr>
          <w:lang w:val="cs-CZ"/>
        </w:rPr>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 o zřízení nebo zrušení věcného břemene - </w:t>
      </w:r>
      <w:r w:rsidR="008527D5">
        <w:t>4</w:t>
      </w:r>
      <w:r w:rsidRPr="00004135">
        <w:rPr>
          <w:lang w:val="cs-CZ"/>
        </w:rPr>
        <w:t xml:space="preserve">x papírové zpracování (1x objednatel, </w:t>
      </w:r>
      <w:r w:rsidRPr="00004135">
        <w:rPr>
          <w:lang w:val="cs-CZ"/>
        </w:rPr>
        <w:lastRenderedPageBreak/>
        <w:t xml:space="preserve">1x katastrální úřad, 1x k rozeslání </w:t>
      </w:r>
      <w:r w:rsidR="008527D5">
        <w:t>účastníkům řízení, 1x obec k veřejnému nahlédnutí</w:t>
      </w:r>
      <w:r w:rsidRPr="00004135">
        <w:rPr>
          <w:lang w:val="cs-CZ"/>
        </w:rPr>
        <w:t xml:space="preserve">) a </w:t>
      </w:r>
      <w:r w:rsidR="00407AB7">
        <w:t xml:space="preserve">2x </w:t>
      </w:r>
      <w:r w:rsidRPr="00004135">
        <w:rPr>
          <w:lang w:val="cs-CZ"/>
        </w:rPr>
        <w:t>CD (DVD).</w:t>
      </w:r>
    </w:p>
    <w:p w:rsidR="00BB0254" w:rsidRPr="00721D04" w:rsidRDefault="00BB0254" w:rsidP="00EB48C8">
      <w:pPr>
        <w:pStyle w:val="Odstavec111"/>
        <w:rPr>
          <w:lang w:val="cs-CZ"/>
        </w:rPr>
      </w:pPr>
      <w:r w:rsidRPr="00004135">
        <w:rPr>
          <w:lang w:val="cs-CZ"/>
        </w:rPr>
        <w:t xml:space="preserve">Vypracování </w:t>
      </w:r>
      <w:r w:rsidR="008527D5">
        <w:t>stejnopisu dokumentace</w:t>
      </w:r>
      <w:r w:rsidRPr="00004135">
        <w:rPr>
          <w:lang w:val="cs-CZ"/>
        </w:rPr>
        <w:t xml:space="preserve"> o vytyčení hranic pozemků - 1x papírové zpracování (1x objednatel) a </w:t>
      </w:r>
      <w:r w:rsidR="00407AB7">
        <w:t xml:space="preserve">2x </w:t>
      </w:r>
      <w:r w:rsidRPr="00004135">
        <w:rPr>
          <w:lang w:val="cs-CZ"/>
        </w:rPr>
        <w:t xml:space="preserve">CD (DVD) podle </w:t>
      </w:r>
      <w:r w:rsidRPr="00D05865">
        <w:rPr>
          <w:lang w:val="cs-CZ"/>
        </w:rPr>
        <w:t xml:space="preserve">§ 90 </w:t>
      </w:r>
      <w:r w:rsidR="00271555">
        <w:rPr>
          <w:lang w:val="cs-CZ"/>
        </w:rPr>
        <w:t>katastrální vyhlášky</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 xml:space="preserve">v měřítku 1 : 2000 nebo 1 : 5000 (měřítka stanoví objednatel podle potřeby v průběhu zpracování </w:t>
      </w:r>
      <w:proofErr w:type="spellStart"/>
      <w:r w:rsidRPr="00004135">
        <w:rPr>
          <w:lang w:val="cs-CZ"/>
        </w:rPr>
        <w:t>KoPÚ</w:t>
      </w:r>
      <w:proofErr w:type="spellEnd"/>
      <w:r w:rsidRPr="00004135">
        <w:rPr>
          <w:lang w:val="cs-CZ"/>
        </w:rPr>
        <w:t>).</w:t>
      </w:r>
    </w:p>
    <w:p w:rsidR="00BB0254" w:rsidRPr="00004135" w:rsidRDefault="00BB0254" w:rsidP="00EB48C8">
      <w:pPr>
        <w:pStyle w:val="Odstavecseseznamem"/>
        <w:rPr>
          <w:lang w:val="cs-CZ"/>
        </w:rPr>
      </w:pPr>
      <w:r w:rsidRPr="00004135">
        <w:rPr>
          <w:lang w:val="cs-CZ"/>
        </w:rPr>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rsidR="00BB0254" w:rsidRPr="00004135" w:rsidRDefault="00BB0254" w:rsidP="00EB48C8">
      <w:pPr>
        <w:pStyle w:val="Odstavecseseznamem"/>
        <w:rPr>
          <w:lang w:val="cs-CZ"/>
        </w:rPr>
      </w:pPr>
      <w:r w:rsidRPr="00004135">
        <w:rPr>
          <w:lang w:val="cs-CZ"/>
        </w:rPr>
        <w:t xml:space="preserve">Části díla budou předávány v sídle SPÚ – </w:t>
      </w:r>
      <w:r w:rsidR="003B67C5">
        <w:t xml:space="preserve">Krajského pozemkového úřadu, </w:t>
      </w:r>
      <w:r w:rsidR="003B67C5">
        <w:rPr>
          <w:lang w:val="cs-CZ"/>
        </w:rPr>
        <w:t xml:space="preserve">Pobočky </w:t>
      </w:r>
      <w:r w:rsidR="00407AB7">
        <w:t>Děčín</w:t>
      </w:r>
      <w:r w:rsidR="003B67C5">
        <w:rPr>
          <w:lang w:val="cs-CZ"/>
        </w:rPr>
        <w:t xml:space="preserve">, adresa </w:t>
      </w:r>
      <w:r w:rsidR="00407AB7">
        <w:t>28. října 979/19, 405 01 Děčín</w:t>
      </w:r>
      <w:r w:rsidR="003B67C5">
        <w:rPr>
          <w:lang w:val="cs-CZ"/>
        </w:rPr>
        <w:t>.</w:t>
      </w:r>
      <w:r w:rsidR="002F74E3">
        <w:t xml:space="preserve"> </w:t>
      </w:r>
      <w:r w:rsidR="002F74E3">
        <w:rPr>
          <w:lang w:val="cs-CZ"/>
        </w:rPr>
        <w:t>O</w:t>
      </w:r>
      <w:r w:rsidR="002F74E3">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rsidR="00BB0254" w:rsidRPr="00004135" w:rsidRDefault="00BB0254" w:rsidP="00EB48C8">
      <w:pPr>
        <w:pStyle w:val="Odstavecseseznamem"/>
        <w:rPr>
          <w:lang w:val="cs-CZ"/>
        </w:rPr>
      </w:pPr>
      <w:r w:rsidRPr="00004135">
        <w:rPr>
          <w:lang w:val="cs-CZ"/>
        </w:rPr>
        <w:t>Schvalovací protokol bude vyhotoven:</w:t>
      </w:r>
    </w:p>
    <w:p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rsidR="00BB0254" w:rsidRPr="003B67C5" w:rsidRDefault="00BB0254" w:rsidP="00EB48C8">
      <w:pPr>
        <w:pStyle w:val="Odstavec111"/>
        <w:rPr>
          <w:lang w:val="cs-CZ"/>
        </w:rPr>
      </w:pPr>
      <w:r w:rsidRPr="00004135">
        <w:rPr>
          <w:lang w:val="cs-CZ"/>
        </w:rPr>
        <w:t>u dílčí části 3.1.2. po potvrzení správnosti odevzdávaného díla objednatelem,</w:t>
      </w:r>
    </w:p>
    <w:p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rsidR="003B67C5" w:rsidRPr="00004135" w:rsidRDefault="003B67C5" w:rsidP="00EB48C8">
      <w:pPr>
        <w:pStyle w:val="Odstavec111"/>
        <w:rPr>
          <w:lang w:val="cs-CZ"/>
        </w:rPr>
      </w:pPr>
      <w:r>
        <w:t>dílčí části 3.1.4</w:t>
      </w:r>
      <w:r w:rsidRPr="003B67C5">
        <w:t>. po potvrzení správnosti odevzdávaného díla obje</w:t>
      </w:r>
      <w:r>
        <w:t>dnatelem,</w:t>
      </w:r>
    </w:p>
    <w:p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 po předložení kladného schvalovacího protokolu o převzetí dat ve</w:t>
      </w:r>
      <w:r w:rsidR="008B5D87">
        <w:t xml:space="preserve"> </w:t>
      </w:r>
      <w:r w:rsidR="008B5D87" w:rsidRPr="008B5D87">
        <w:t>VFP</w:t>
      </w:r>
      <w:r w:rsidR="002A3B15" w:rsidRPr="002A3B15">
        <w:t>,</w:t>
      </w:r>
    </w:p>
    <w:p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r w:rsidR="002A3B15">
        <w:rPr>
          <w:lang w:val="cs-CZ"/>
        </w:rPr>
        <w:t>VFP</w:t>
      </w:r>
      <w:r w:rsidR="002A3B15">
        <w:t>,</w:t>
      </w:r>
    </w:p>
    <w:p w:rsidR="00BB0254" w:rsidRPr="00004135" w:rsidRDefault="00BB0254" w:rsidP="00EB48C8">
      <w:pPr>
        <w:pStyle w:val="Odstavec111"/>
        <w:rPr>
          <w:lang w:val="cs-CZ"/>
        </w:rPr>
      </w:pPr>
      <w:r w:rsidRPr="00004135">
        <w:rPr>
          <w:lang w:val="cs-CZ"/>
        </w:rPr>
        <w:t xml:space="preserve">u hlavního celku 3.3. po předložení kladného stanoviska katastrálního úřadu k převzetí výsledků zeměměřických činností do katastru nemovitostí. </w:t>
      </w:r>
    </w:p>
    <w:p w:rsidR="00BB0254" w:rsidRPr="00004135" w:rsidRDefault="00BB0254" w:rsidP="00EB48C8">
      <w:pPr>
        <w:pStyle w:val="Odstavecseseznamem"/>
        <w:rPr>
          <w:lang w:val="cs-CZ"/>
        </w:rPr>
      </w:pPr>
      <w:r w:rsidRPr="00004135">
        <w:rPr>
          <w:lang w:val="cs-CZ"/>
        </w:rPr>
        <w:t xml:space="preserve">Část díla „Vytyčení pozemků dle zapsané DKM“ zabezpečí zhotovitel ve lhůtách stanovených objednatelem, nejpozději však do konce </w:t>
      </w:r>
      <w:r w:rsidR="002A3B15">
        <w:t>30. 9.</w:t>
      </w:r>
      <w:r w:rsidRPr="00004135">
        <w:rPr>
          <w:lang w:val="cs-CZ"/>
        </w:rPr>
        <w:t xml:space="preserve"> následujícího po roce, v němž došlo k zápisu </w:t>
      </w:r>
      <w:proofErr w:type="spellStart"/>
      <w:r w:rsidRPr="00004135">
        <w:rPr>
          <w:lang w:val="cs-CZ"/>
        </w:rPr>
        <w:t>KoPÚ</w:t>
      </w:r>
      <w:proofErr w:type="spellEnd"/>
      <w:r w:rsidRPr="00004135">
        <w:rPr>
          <w:lang w:val="cs-CZ"/>
        </w:rPr>
        <w:t xml:space="preserve"> do katastru nemovitostí.</w:t>
      </w:r>
    </w:p>
    <w:p w:rsidR="00BB0254" w:rsidRPr="00004135" w:rsidRDefault="00605862" w:rsidP="001545F1">
      <w:pPr>
        <w:pStyle w:val="Nadpis1"/>
        <w:rPr>
          <w:lang w:val="cs-CZ"/>
        </w:rPr>
      </w:pPr>
      <w:r w:rsidRPr="00004135">
        <w:rPr>
          <w:lang w:val="cs-CZ"/>
        </w:rPr>
        <w:lastRenderedPageBreak/>
        <w:br/>
      </w:r>
      <w:r w:rsidR="00BB0254" w:rsidRPr="00004135">
        <w:rPr>
          <w:lang w:val="cs-CZ"/>
        </w:rPr>
        <w:t>Cena za provedení díla</w:t>
      </w:r>
    </w:p>
    <w:p w:rsidR="00BB0254" w:rsidRPr="00004135"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1. Hlavní celek - Přípravné práce celkem (Dílčí části 3.1.1.- 3.1.5.)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2. Hlavní celek - Návrhové práce celkem (Dílčí části 3.2.1.- 3.2.3.)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w:t>
            </w:r>
            <w:r w:rsidR="00714451" w:rsidRPr="00004135">
              <w:rPr>
                <w:snapToGrid w:val="0"/>
                <w:sz w:val="20"/>
                <w:lang w:val="cs-CZ" w:eastAsia="en-US"/>
              </w:rPr>
              <w:t xml:space="preserve"> </w:t>
            </w:r>
            <w:r w:rsidRPr="00004135">
              <w:rPr>
                <w:snapToGrid w:val="0"/>
                <w:sz w:val="20"/>
                <w:lang w:val="cs-CZ" w:eastAsia="en-US"/>
              </w:rPr>
              <w:t>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w:t>
            </w:r>
            <w:r w:rsidR="00DC4C1D" w:rsidRPr="00004135">
              <w:rPr>
                <w:snapToGrid w:val="0"/>
                <w:lang w:val="cs-CZ" w:eastAsia="en-US"/>
              </w:rPr>
              <w:t xml:space="preserve">elková cena díla včetně </w:t>
            </w:r>
            <w:r w:rsidRPr="00004135">
              <w:rPr>
                <w:snapToGrid w:val="0"/>
                <w:lang w:val="cs-CZ" w:eastAsia="en-US"/>
              </w:rPr>
              <w:t>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E9294E" w:rsidRPr="00004135" w:rsidTr="00280088">
        <w:trPr>
          <w:trHeight w:val="142"/>
        </w:trPr>
        <w:tc>
          <w:tcPr>
            <w:tcW w:w="6691" w:type="dxa"/>
            <w:tcBorders>
              <w:top w:val="single" w:sz="4" w:space="0" w:color="auto"/>
              <w:left w:val="nil"/>
              <w:bottom w:val="nil"/>
              <w:right w:val="nil"/>
            </w:tcBorders>
            <w:vAlign w:val="center"/>
          </w:tcPr>
          <w:p w:rsidR="00E9294E" w:rsidRPr="00004135" w:rsidRDefault="00E9294E" w:rsidP="00DC4C1D">
            <w:pPr>
              <w:pStyle w:val="Tabulka-buky11"/>
              <w:spacing w:before="0" w:after="0"/>
              <w:rPr>
                <w:snapToGrid w:val="0"/>
                <w:lang w:val="cs-CZ" w:eastAsia="en-US"/>
              </w:rPr>
            </w:pPr>
          </w:p>
        </w:tc>
        <w:tc>
          <w:tcPr>
            <w:tcW w:w="1877" w:type="dxa"/>
            <w:tcBorders>
              <w:top w:val="single" w:sz="4" w:space="0" w:color="auto"/>
              <w:left w:val="nil"/>
              <w:bottom w:val="nil"/>
              <w:right w:val="nil"/>
            </w:tcBorders>
            <w:vAlign w:val="center"/>
          </w:tcPr>
          <w:p w:rsidR="00E9294E" w:rsidRPr="00004135" w:rsidRDefault="00E9294E" w:rsidP="00DC4C1D">
            <w:pPr>
              <w:tabs>
                <w:tab w:val="right" w:pos="1026"/>
              </w:tabs>
              <w:spacing w:after="0" w:line="276" w:lineRule="auto"/>
              <w:ind w:left="34"/>
              <w:jc w:val="right"/>
              <w:rPr>
                <w:snapToGrid w:val="0"/>
                <w:lang w:val="cs-CZ" w:eastAsia="en-US"/>
              </w:rPr>
            </w:pPr>
          </w:p>
        </w:tc>
      </w:tr>
    </w:tbl>
    <w:p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6.2. nebo </w:t>
      </w:r>
      <w:r w:rsidR="002A3B15">
        <w:t xml:space="preserve">6.3. tohoto článku a dále </w:t>
      </w:r>
      <w:r w:rsidRPr="00004135">
        <w:rPr>
          <w:lang w:val="cs-CZ"/>
        </w:rPr>
        <w:t xml:space="preserve">v případě, že v průběhu plnění dojde ke změnám sazeb DPH nebo dojde k uplatnění opčního práva. </w:t>
      </w:r>
      <w:r w:rsidR="00A00D3A">
        <w:t>Cena je platná po celou dobu realizace díla a obsahuje veškeré práce související s provedením díla, kryje náklady zhotovitele nezbytné k řádnému dokončení díla.</w:t>
      </w:r>
    </w:p>
    <w:p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rsidR="002A3B15" w:rsidRPr="002A3B15" w:rsidRDefault="002A3B15" w:rsidP="00EB48C8">
      <w:pPr>
        <w:pStyle w:val="Odstavecseseznamem"/>
        <w:rPr>
          <w:lang w:val="cs-CZ"/>
        </w:rPr>
      </w:pPr>
      <w:r w:rsidRPr="002A3B15">
        <w:t>Případné dodatečné služby budou řešeny v souladu s § 23 odst. 7 písm. a) Z</w:t>
      </w:r>
      <w:r>
        <w:t>VZ.</w:t>
      </w:r>
    </w:p>
    <w:p w:rsidR="00BB0254" w:rsidRPr="002A3B15" w:rsidRDefault="00BB0254" w:rsidP="00EB48C8">
      <w:pPr>
        <w:pStyle w:val="Odstavecseseznamem"/>
        <w:rPr>
          <w:lang w:val="cs-CZ"/>
        </w:rPr>
      </w:pPr>
      <w:r w:rsidRPr="002A3B15">
        <w:rPr>
          <w:lang w:val="cs-CZ"/>
        </w:rPr>
        <w:t xml:space="preserve">U cen geodetických a projekčních prací, u nichž je měrná jednotka 100 </w:t>
      </w:r>
      <w:proofErr w:type="spellStart"/>
      <w:r w:rsidRPr="002A3B15">
        <w:rPr>
          <w:lang w:val="cs-CZ"/>
        </w:rPr>
        <w:t>bm</w:t>
      </w:r>
      <w:proofErr w:type="spellEnd"/>
      <w:r w:rsidRPr="002A3B15">
        <w:rPr>
          <w:lang w:val="cs-CZ"/>
        </w:rPr>
        <w:t>,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rsidR="00BB0254" w:rsidRPr="00004135" w:rsidRDefault="00BB0254" w:rsidP="00EB48C8">
      <w:pPr>
        <w:pStyle w:val="Odstavecseseznamem"/>
        <w:rPr>
          <w:lang w:val="cs-CZ"/>
        </w:rPr>
      </w:pPr>
      <w:r w:rsidRPr="00004135">
        <w:rPr>
          <w:lang w:val="cs-CZ"/>
        </w:rPr>
        <w:t>Tisk nutných mapových podkladů je zahrnut do cenové kalkulace.</w:t>
      </w:r>
    </w:p>
    <w:p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usinecká 1024/11a, 130 00 Praha 3</w:t>
      </w:r>
      <w:ins w:id="0" w:author="Strolená Irena Ing." w:date="2015-09-14T16:35:00Z">
        <w:r w:rsidR="00001A1A">
          <w:t xml:space="preserve"> </w:t>
        </w:r>
      </w:ins>
      <w:r w:rsidR="002A3B15" w:rsidRPr="002A3B15">
        <w:t>– Žižkov, IČ</w:t>
      </w:r>
      <w:r w:rsidR="00DF7CB0">
        <w:t>O</w:t>
      </w:r>
      <w:r w:rsidR="002A3B15" w:rsidRPr="002A3B15">
        <w:t>: 01312774</w:t>
      </w:r>
      <w:r w:rsidR="000912B6">
        <w:t>.</w:t>
      </w:r>
    </w:p>
    <w:p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rsidR="00BB0254" w:rsidRPr="00004135" w:rsidRDefault="00BB0254" w:rsidP="00EB48C8">
      <w:pPr>
        <w:pStyle w:val="Odstavecseseznamem"/>
        <w:rPr>
          <w:lang w:val="cs-CZ"/>
        </w:rPr>
      </w:pPr>
      <w:r w:rsidRPr="00004135">
        <w:rPr>
          <w:lang w:val="cs-CZ"/>
        </w:rPr>
        <w:t xml:space="preserve">Zhotovitel bude zasílat objednateli faktury ve dvou vyhotoveních, které musí splňovat náležitosti podle předpisů o vedení účetnictví. Zároveň s cenou za provedené práce vypočte zhotovitel i DPH podle platných zákonů. Pokud faktura neobsahuje všechny </w:t>
      </w:r>
      <w:r w:rsidRPr="00004135">
        <w:rPr>
          <w:lang w:val="cs-CZ"/>
        </w:rPr>
        <w:lastRenderedPageBreak/>
        <w:t>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rsidR="00A00D3A" w:rsidRPr="00A00D3A" w:rsidRDefault="00A00D3A" w:rsidP="00EB48C8">
      <w:pPr>
        <w:pStyle w:val="Odstavecseseznamem"/>
        <w:rPr>
          <w:lang w:val="cs-CZ"/>
        </w:rPr>
      </w:pPr>
      <w:r w:rsidRPr="00A00D3A">
        <w:t>Objednatel neposkytne zhotoviteli zálohy</w:t>
      </w:r>
      <w:r>
        <w:t>.</w:t>
      </w:r>
    </w:p>
    <w:p w:rsidR="00A00D3A" w:rsidRPr="00ED22C2" w:rsidRDefault="00A00D3A" w:rsidP="00ED22C2">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BB0254" w:rsidRPr="00004135" w:rsidRDefault="00605862" w:rsidP="001545F1">
      <w:pPr>
        <w:pStyle w:val="Nadpis1"/>
        <w:rPr>
          <w:lang w:val="cs-CZ"/>
        </w:rPr>
      </w:pPr>
      <w:r w:rsidRPr="00004135">
        <w:rPr>
          <w:lang w:val="cs-CZ"/>
        </w:rPr>
        <w:br/>
      </w:r>
      <w:r w:rsidR="00BB0254" w:rsidRPr="00004135">
        <w:rPr>
          <w:lang w:val="cs-CZ"/>
        </w:rPr>
        <w:t xml:space="preserve">Záruky, smluvní pokuty, sankce </w:t>
      </w:r>
    </w:p>
    <w:p w:rsidR="00653CDB" w:rsidRPr="00653CDB" w:rsidRDefault="00BB0254" w:rsidP="00653CDB">
      <w:pPr>
        <w:pStyle w:val="Odstavecseseznamem"/>
        <w:rPr>
          <w:lang w:val="cs-CZ"/>
        </w:rPr>
      </w:pPr>
      <w:r w:rsidRPr="00004135">
        <w:rPr>
          <w:lang w:val="cs-CZ"/>
        </w:rPr>
        <w:t>S</w:t>
      </w:r>
      <w:r w:rsidR="00653CDB">
        <w:t xml:space="preserve">mlouvní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rsidR="00653CDB" w:rsidRPr="00653CDB" w:rsidRDefault="00653CDB" w:rsidP="00653CDB">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rsidR="00BB0254" w:rsidRPr="00004135" w:rsidRDefault="00BB0254" w:rsidP="00EB48C8">
      <w:pPr>
        <w:pStyle w:val="Odstavecseseznamem"/>
        <w:rPr>
          <w:lang w:val="cs-CZ"/>
        </w:rPr>
      </w:pPr>
      <w:r w:rsidRPr="00004135">
        <w:rPr>
          <w:lang w:val="cs-CZ"/>
        </w:rPr>
        <w:t xml:space="preserve">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w:t>
      </w:r>
      <w:r w:rsidRPr="00004135">
        <w:rPr>
          <w:lang w:val="cs-CZ"/>
        </w:rPr>
        <w:lastRenderedPageBreak/>
        <w:t xml:space="preserve">zpracování návrhů </w:t>
      </w:r>
      <w:proofErr w:type="spellStart"/>
      <w:r w:rsidRPr="00004135">
        <w:rPr>
          <w:lang w:val="cs-CZ"/>
        </w:rPr>
        <w:t>KoPÚ</w:t>
      </w:r>
      <w:proofErr w:type="spellEnd"/>
      <w:r w:rsidRPr="00004135">
        <w:rPr>
          <w:lang w:val="cs-CZ"/>
        </w:rPr>
        <w:t xml:space="preserve"> zpochybněno. O odstranění vad bude oběma stranami sepsán protokol. Doba odstranění vad se do záruční lhůty nezapočítává.</w:t>
      </w:r>
    </w:p>
    <w:p w:rsidR="00BB0254" w:rsidRPr="00004135" w:rsidRDefault="00BB0254" w:rsidP="00EB48C8">
      <w:pPr>
        <w:pStyle w:val="Odstavecseseznamem"/>
        <w:rPr>
          <w:lang w:val="cs-CZ"/>
        </w:rPr>
      </w:pPr>
      <w:r w:rsidRPr="00004135">
        <w:rPr>
          <w:lang w:val="cs-CZ"/>
        </w:rPr>
        <w:t>Vady díla: dílo má vady, pokud neodpovídá kvalitou či rozsahem podmínkám stanoveným ve smlouvě, případně požadavkům obecně závazných norem nebo předpisům uvedeným v této smlouvě. Objednatel písemně oznámí zhotoviteli vadu díla a ten je povinen do 15</w:t>
      </w:r>
      <w:r w:rsidR="00367ED6">
        <w:t>-ti</w:t>
      </w:r>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2618 NOZ</w:t>
      </w:r>
      <w:r w:rsidRPr="00004135">
        <w:rPr>
          <w:lang w:val="cs-CZ"/>
        </w:rPr>
        <w:t>.</w:t>
      </w:r>
      <w:r w:rsidR="00066FD6">
        <w:t xml:space="preserve"> </w:t>
      </w:r>
      <w:r w:rsidR="00066FD6" w:rsidRPr="0092178B">
        <w:t>Zhotovitel je povinen provedenou opravu vad a nedodělků řádně předat objednateli</w:t>
      </w:r>
      <w:r w:rsidR="00066FD6">
        <w:t>, o předání a převzetí bude vyhotoven protokol</w:t>
      </w:r>
      <w:r w:rsidR="00066FD6" w:rsidRPr="0092178B">
        <w:t>. Pokud objednatel bude souhlasit s provedenou opravou, potvrdí  zhotoviteli protokol o odstranění vad a</w:t>
      </w:r>
      <w:r w:rsidR="00066FD6">
        <w:t xml:space="preserve"> nedodělků.</w:t>
      </w:r>
    </w:p>
    <w:p w:rsidR="00BB0254" w:rsidRPr="00066FD6" w:rsidRDefault="00BB0254" w:rsidP="00EB48C8">
      <w:pPr>
        <w:pStyle w:val="Odstavecseseznamem"/>
        <w:rPr>
          <w:lang w:val="cs-CZ"/>
        </w:rPr>
      </w:pPr>
      <w:r w:rsidRPr="00004135">
        <w:rPr>
          <w:lang w:val="cs-CZ"/>
        </w:rPr>
        <w:t>Je-li zhotovitel v prodlení s odstraněním vad, uhradí objednateli smluvní pokutu ve výši 500 Kč za každý započatý den prodlení po uplynutí lhůty dohodnuté podle odstavce 8.</w:t>
      </w:r>
      <w:r w:rsidR="000912B6">
        <w:t>3</w:t>
      </w:r>
      <w:r w:rsidR="008E3999">
        <w:rPr>
          <w:lang w:val="cs-CZ"/>
        </w:rPr>
        <w:t xml:space="preserve">. </w:t>
      </w:r>
      <w:r w:rsidR="008E3999">
        <w:t xml:space="preserve">této </w:t>
      </w:r>
      <w:r w:rsidRPr="00004135">
        <w:rPr>
          <w:lang w:val="cs-CZ"/>
        </w:rPr>
        <w:t xml:space="preserve">smlouvy. </w:t>
      </w:r>
    </w:p>
    <w:p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rsidR="00BB0254" w:rsidRPr="00004135" w:rsidRDefault="00BB0254" w:rsidP="00EB48C8">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rsidR="00BB0254" w:rsidRPr="00004135"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 xml:space="preserve">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2593 NOZ</w:t>
      </w:r>
      <w:r w:rsidRPr="00004135">
        <w:rPr>
          <w:lang w:val="cs-CZ"/>
        </w:rPr>
        <w:t>). Vznikne-li z těchto důvodů objednateli škoda, je zhotovitel povinen průkazně vyčíslenou škodu uhradit.</w:t>
      </w:r>
    </w:p>
    <w:p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w:t>
      </w:r>
      <w:r w:rsidRPr="00004135">
        <w:rPr>
          <w:lang w:val="cs-CZ"/>
        </w:rPr>
        <w:lastRenderedPageBreak/>
        <w:t xml:space="preserve">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BB0254" w:rsidRPr="00004135" w:rsidRDefault="00BB0254" w:rsidP="00EB48C8">
      <w:pPr>
        <w:pStyle w:val="Odstavecseseznamem"/>
        <w:rPr>
          <w:lang w:val="cs-CZ"/>
        </w:rPr>
      </w:pPr>
      <w:r w:rsidRPr="00004135">
        <w:rPr>
          <w:lang w:val="cs-CZ"/>
        </w:rPr>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BB0254" w:rsidRPr="00004135" w:rsidRDefault="00BB0254" w:rsidP="00EB48C8">
      <w:pPr>
        <w:pStyle w:val="Odstavecseseznamem"/>
        <w:rPr>
          <w:lang w:val="cs-CZ"/>
        </w:rPr>
      </w:pPr>
      <w:r w:rsidRPr="00004135">
        <w:rPr>
          <w:lang w:val="cs-CZ"/>
        </w:rPr>
        <w:t>Každá ze smluvních stran je oprávněna písemně odstoupit od smlouvy, pokud:</w:t>
      </w:r>
    </w:p>
    <w:p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rsidR="00BB0254" w:rsidRPr="00004135" w:rsidRDefault="00BB0254" w:rsidP="008450FC">
      <w:pPr>
        <w:pStyle w:val="Odstavec111"/>
        <w:rPr>
          <w:lang w:val="cs-CZ"/>
        </w:rPr>
      </w:pPr>
      <w:r w:rsidRPr="00004135">
        <w:rPr>
          <w:lang w:val="cs-CZ"/>
        </w:rPr>
        <w:t>zhotovitel vstoupí do likvidace;</w:t>
      </w:r>
    </w:p>
    <w:p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rsidR="00BB0254" w:rsidRPr="00004135" w:rsidRDefault="00BB0254" w:rsidP="00EB48C8">
      <w:pPr>
        <w:pStyle w:val="Odstavecseseznamem"/>
        <w:rPr>
          <w:lang w:val="cs-CZ"/>
        </w:rPr>
      </w:pPr>
      <w:r w:rsidRPr="00004135">
        <w:rPr>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rsidR="007B2089" w:rsidRPr="007B2089" w:rsidRDefault="007B2089" w:rsidP="007B2089">
      <w:pPr>
        <w:pStyle w:val="Odstavecseseznamem"/>
      </w:pPr>
      <w:r>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rsidR="00BB0254" w:rsidRPr="00004135" w:rsidRDefault="00605862" w:rsidP="001545F1">
      <w:pPr>
        <w:pStyle w:val="Nadpis1"/>
        <w:rPr>
          <w:lang w:val="cs-CZ"/>
        </w:rPr>
      </w:pPr>
      <w:r w:rsidRPr="00004135">
        <w:rPr>
          <w:lang w:val="cs-CZ"/>
        </w:rPr>
        <w:lastRenderedPageBreak/>
        <w:br/>
      </w:r>
      <w:r w:rsidR="00BB0254" w:rsidRPr="00004135">
        <w:rPr>
          <w:lang w:val="cs-CZ"/>
        </w:rPr>
        <w:t xml:space="preserve">Ochrana informací </w:t>
      </w:r>
      <w:r w:rsidR="00C85FF9">
        <w:t>Státního</w:t>
      </w:r>
      <w:r w:rsidR="00BB0254" w:rsidRPr="00004135">
        <w:rPr>
          <w:lang w:val="cs-CZ"/>
        </w:rPr>
        <w:t xml:space="preserve"> pozemkového úřadu</w:t>
      </w:r>
    </w:p>
    <w:p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 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504 NOZ</w:t>
      </w:r>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rsidR="00BB0254" w:rsidRPr="00004135" w:rsidRDefault="00BB0254" w:rsidP="00EB48C8">
      <w:pPr>
        <w:pStyle w:val="Odstavecseseznamem"/>
        <w:rPr>
          <w:lang w:val="cs-CZ"/>
        </w:rPr>
      </w:pPr>
      <w:r w:rsidRPr="00004135">
        <w:rPr>
          <w:lang w:val="cs-CZ"/>
        </w:rPr>
        <w:t xml:space="preserve">Neveřejné informace nezahrnují: </w:t>
      </w:r>
    </w:p>
    <w:p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rsidR="00BB0254" w:rsidRPr="00004135" w:rsidRDefault="00BB0254" w:rsidP="00EB48C8">
      <w:pPr>
        <w:pStyle w:val="Odstavec111"/>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BB0254" w:rsidRPr="00004135" w:rsidRDefault="00BB0254" w:rsidP="00EB48C8">
      <w:pPr>
        <w:pStyle w:val="Odstavecseseznamem"/>
        <w:rPr>
          <w:lang w:val="cs-CZ"/>
        </w:rPr>
      </w:pPr>
      <w:r w:rsidRPr="00004135">
        <w:rPr>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rsidR="00BB0254" w:rsidRPr="00004135" w:rsidRDefault="00BB0254" w:rsidP="00EB48C8">
      <w:pPr>
        <w:pStyle w:val="Odstavecseseznamem"/>
        <w:rPr>
          <w:lang w:val="cs-CZ"/>
        </w:rPr>
      </w:pPr>
      <w:r w:rsidRPr="00004135">
        <w:rPr>
          <w:lang w:val="cs-CZ"/>
        </w:rPr>
        <w:t>Zhotovitel se zavazuje, že jeho zaměstnanci, konzultanti, zástupci a příkazci budou s neveřejnými informacemi zacházet náležitým způsobem a v souladu s touto smlouvou.</w:t>
      </w:r>
    </w:p>
    <w:p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BB0254" w:rsidRPr="00004135" w:rsidRDefault="00BB0254" w:rsidP="00EB48C8">
      <w:pPr>
        <w:pStyle w:val="Odstavecseseznamem"/>
        <w:rPr>
          <w:lang w:val="cs-CZ"/>
        </w:rPr>
      </w:pPr>
      <w:r w:rsidRPr="00004135">
        <w:rPr>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w:t>
      </w:r>
      <w:r w:rsidRPr="00004135">
        <w:rPr>
          <w:lang w:val="cs-CZ"/>
        </w:rPr>
        <w:lastRenderedPageBreak/>
        <w:t>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BB0254" w:rsidRPr="00832965" w:rsidRDefault="00BB0254" w:rsidP="00EB48C8">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832965" w:rsidRPr="00004135" w:rsidRDefault="00832965" w:rsidP="00EB48C8">
      <w:pPr>
        <w:pStyle w:val="Odstavecseseznamem"/>
        <w:rPr>
          <w:lang w:val="cs-CZ"/>
        </w:rPr>
      </w:pPr>
      <w:r>
        <w:t xml:space="preserve">V </w:t>
      </w:r>
      <w:r w:rsidRPr="00832965">
        <w:t xml:space="preserve">případě porušení jakéhokoliv ustanovení tohoto článku smlouvy vzniká objednateli nárok na zaplacení smluvní pokuty. Výše smluvní pokuty je stanovena na </w:t>
      </w:r>
      <w:r w:rsidR="000504C9">
        <w:t>150 000</w:t>
      </w:r>
      <w:r w:rsidRPr="00832965">
        <w:t xml:space="preserve">,- Kč (slovy </w:t>
      </w:r>
      <w:r w:rsidR="000504C9">
        <w:t>sto padesát tisíc</w:t>
      </w:r>
      <w:r>
        <w:t xml:space="preserve"> </w:t>
      </w:r>
      <w:r w:rsidRPr="00832965">
        <w:t>korun českých)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rsidR="00BB0254" w:rsidRPr="00004135" w:rsidRDefault="00605862" w:rsidP="001545F1">
      <w:pPr>
        <w:pStyle w:val="Nadpis1"/>
        <w:rPr>
          <w:lang w:val="cs-CZ"/>
        </w:rPr>
      </w:pPr>
      <w:r w:rsidRPr="00004135">
        <w:rPr>
          <w:lang w:val="cs-CZ"/>
        </w:rPr>
        <w:br/>
      </w:r>
      <w:r w:rsidR="00BB0254" w:rsidRPr="00004135">
        <w:rPr>
          <w:lang w:val="cs-CZ"/>
        </w:rPr>
        <w:t>Jiná ujednání</w:t>
      </w:r>
    </w:p>
    <w:p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rsidR="003D1378" w:rsidRDefault="003D1378" w:rsidP="003D1378">
      <w:pPr>
        <w:pStyle w:val="Odstavecseseznamem"/>
      </w:pPr>
      <w:r>
        <w:t>Zhotovitel je povinen nést až do okamžiku předání díla nebezpečí škody na zhotoveném díle.</w:t>
      </w:r>
    </w:p>
    <w:p w:rsidR="003D1378" w:rsidRDefault="003D1378" w:rsidP="003D1378">
      <w:pPr>
        <w:pStyle w:val="Odstavecseseznamem"/>
      </w:pPr>
      <w:r>
        <w:t xml:space="preserve">Vyskytnou-li </w:t>
      </w:r>
      <w:r w:rsidRPr="003D1378">
        <w:t xml:space="preserve">se události, které jedné nebo oběma smluvním stranám částečně nebo úplně znemožní plnění jejich povinností podle této smlouvy, jsou povinni se o tomto bez zbytečného odkladu informovat a společně podniknout kroky k jejich překonání. </w:t>
      </w:r>
      <w:r w:rsidRPr="003D1378">
        <w:lastRenderedPageBreak/>
        <w:t>Nesplnění této povinnosti zakládá právo na náhradu škody pro stranu, která se porušení smlouvy v tomto bodě nedopustila.</w:t>
      </w:r>
    </w:p>
    <w:p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rsidR="003D1378" w:rsidRPr="003D1378" w:rsidRDefault="003D1378" w:rsidP="003D1378">
      <w:pPr>
        <w:pStyle w:val="Odstavecseseznamem"/>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00205D43">
        <w:t>, t.j. ....</w:t>
      </w:r>
      <w:r w:rsidR="009D5E74">
        <w:t>...</w:t>
      </w:r>
      <w:r w:rsidR="00205D43">
        <w:t>.. Kč</w:t>
      </w:r>
      <w:r w:rsidRPr="00004135">
        <w:rPr>
          <w:lang w:val="cs-CZ"/>
        </w:rPr>
        <w:t xml:space="preserve">.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30</w:t>
      </w:r>
      <w:r w:rsidR="00367ED6">
        <w:t>-ti</w:t>
      </w:r>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rsidR="00CB7381" w:rsidRPr="00CB7381" w:rsidRDefault="00CB7381" w:rsidP="00CB7381">
      <w:pPr>
        <w:pStyle w:val="Odstavecseseznamem"/>
      </w:pPr>
      <w:r>
        <w:t xml:space="preserve">Na </w:t>
      </w:r>
      <w:r w:rsidRPr="00751711">
        <w:t xml:space="preserve">plnění zakázky se bude / nebude podílet subdodavatel zhotovitele. Pokud ano, pak prostřednictvím subdodavatele nebudou plněny následující dílčí části uvedené v čl. III této smlouvy a příloze této smlouvy: </w:t>
      </w:r>
      <w:r w:rsidRPr="003F72B9">
        <w:t>3.1.4. Rozbor současného stavu</w:t>
      </w:r>
      <w:r>
        <w:t>,</w:t>
      </w:r>
      <w:r w:rsidRPr="00751711">
        <w:t xml:space="preserve"> 3.2.1. Vypracování </w:t>
      </w:r>
      <w:r>
        <w:t>PSZ</w:t>
      </w:r>
      <w:r w:rsidRPr="00751711">
        <w:t xml:space="preserve"> (omezení subdodávek se netýká činností, které pro zhotovitele zajišťují osoby s příslušnými specializacemi (např. soudní znalec) nebo s autorizacemi dle zákona č. 360/1992 Sb.</w:t>
      </w:r>
      <w:r>
        <w:t>,</w:t>
      </w:r>
      <w:r w:rsidRPr="00751711">
        <w:t xml:space="preserve"> o výkonu povolání autorizovaných architektů a o výkonu povolání autorizovaných inženýrů a techniků činných ve výstavbě</w:t>
      </w:r>
      <w:r>
        <w:t xml:space="preserve">) a </w:t>
      </w:r>
      <w:r w:rsidRPr="00CB7381">
        <w:t>3.2.2. Vypracování návrhu nového uspořádání pozemků dle §11 odst. 1</w:t>
      </w:r>
      <w:r>
        <w:t>.</w:t>
      </w:r>
    </w:p>
    <w:p w:rsidR="00BB0254" w:rsidRPr="00004135" w:rsidRDefault="00605862" w:rsidP="001545F1">
      <w:pPr>
        <w:pStyle w:val="Nadpis1"/>
        <w:rPr>
          <w:lang w:val="cs-CZ"/>
        </w:rPr>
      </w:pPr>
      <w:r w:rsidRPr="00004135">
        <w:rPr>
          <w:lang w:val="cs-CZ"/>
        </w:rPr>
        <w:br/>
      </w:r>
      <w:r w:rsidR="00BB0254" w:rsidRPr="00004135">
        <w:rPr>
          <w:lang w:val="cs-CZ"/>
        </w:rPr>
        <w:t>Závěrečná ustanovení</w:t>
      </w:r>
    </w:p>
    <w:p w:rsidR="00BB0254" w:rsidRPr="00004135" w:rsidRDefault="00BB0254" w:rsidP="00EB48C8">
      <w:pPr>
        <w:pStyle w:val="Odstavecseseznamem"/>
        <w:rPr>
          <w:lang w:val="cs-CZ"/>
        </w:rPr>
      </w:pPr>
      <w:r w:rsidRPr="00004135">
        <w:rPr>
          <w:lang w:val="cs-CZ"/>
        </w:rPr>
        <w:t>Pokud v této smlouvě není stanoveno jinak, řídí se smluvní strany příslušnými ustanoveními NOZ.</w:t>
      </w:r>
    </w:p>
    <w:p w:rsidR="00BB0254" w:rsidRPr="00004135" w:rsidRDefault="00BB0254" w:rsidP="00EB48C8">
      <w:pPr>
        <w:pStyle w:val="Odstavecseseznamem"/>
        <w:rPr>
          <w:lang w:val="cs-CZ"/>
        </w:rPr>
      </w:pPr>
      <w:r w:rsidRPr="00004135">
        <w:rPr>
          <w:lang w:val="cs-CZ"/>
        </w:rPr>
        <w:lastRenderedPageBreak/>
        <w:t xml:space="preserve">Smlouva je vyhotovena ve čtyřech stejnopisech, ve dvou vyhotoveních pro objednatele a ve dvou vyhotoveních pro zhotovitele a každý z nich má váhu originálu. </w:t>
      </w:r>
    </w:p>
    <w:p w:rsidR="00BB0254" w:rsidRPr="00004135" w:rsidRDefault="00BB0254" w:rsidP="00EB48C8">
      <w:pPr>
        <w:pStyle w:val="Odstavecseseznamem"/>
        <w:rPr>
          <w:lang w:val="cs-CZ"/>
        </w:rPr>
      </w:pPr>
      <w:r w:rsidRPr="00004135">
        <w:rPr>
          <w:lang w:val="cs-CZ"/>
        </w:rPr>
        <w:t>Smlouva může být měněna pouze na základě písemných číslovaných dodatků podepsaných oběma smluvními stranami.</w:t>
      </w:r>
    </w:p>
    <w:p w:rsidR="00BB0254" w:rsidRPr="00004135"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rsidR="00BB0254" w:rsidRPr="00004135" w:rsidRDefault="00BB0254" w:rsidP="00EB48C8">
      <w:pPr>
        <w:pStyle w:val="Odstavecseseznamem"/>
        <w:rPr>
          <w:lang w:val="cs-CZ"/>
        </w:rPr>
      </w:pPr>
      <w:r w:rsidRPr="00004135">
        <w:rPr>
          <w:lang w:val="cs-CZ"/>
        </w:rPr>
        <w:t>Smlouva nabývá platnosti a účinnosti dnem jejího podpisu smluvními stranami.</w:t>
      </w:r>
    </w:p>
    <w:p w:rsidR="00BB0254" w:rsidRPr="00004135" w:rsidRDefault="00BB0254" w:rsidP="00EB48C8">
      <w:pPr>
        <w:pStyle w:val="Odstavecseseznamem"/>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p w:rsidR="008D2DD1" w:rsidRPr="00004135" w:rsidRDefault="008D2DD1" w:rsidP="008D2DD1">
      <w:pPr>
        <w:rPr>
          <w:lang w:val="cs-CZ"/>
        </w:rPr>
      </w:pPr>
    </w:p>
    <w:tbl>
      <w:tblPr>
        <w:tblStyle w:val="Prosttabulka41"/>
        <w:tblW w:w="0" w:type="auto"/>
        <w:tblLook w:val="0600" w:firstRow="0" w:lastRow="0" w:firstColumn="0" w:lastColumn="0" w:noHBand="1" w:noVBand="1"/>
      </w:tblPr>
      <w:tblGrid>
        <w:gridCol w:w="4531"/>
        <w:gridCol w:w="4531"/>
      </w:tblGrid>
      <w:tr w:rsidR="008D2DD1" w:rsidRPr="00004135" w:rsidTr="008D2DD1">
        <w:trPr>
          <w:trHeight w:val="1020"/>
        </w:trPr>
        <w:tc>
          <w:tcPr>
            <w:tcW w:w="4531" w:type="dxa"/>
          </w:tcPr>
          <w:p w:rsidR="008D2DD1" w:rsidRPr="00004135" w:rsidRDefault="008D2DD1" w:rsidP="008D2DD1">
            <w:pPr>
              <w:spacing w:before="240"/>
              <w:rPr>
                <w:lang w:val="cs-CZ"/>
              </w:rPr>
            </w:pPr>
            <w:r w:rsidRPr="00004135">
              <w:rPr>
                <w:lang w:val="cs-CZ"/>
              </w:rPr>
              <w:t xml:space="preserve">V </w:t>
            </w:r>
            <w:r w:rsidR="00014C4A">
              <w:t>Teplicích</w:t>
            </w:r>
            <w:r w:rsidRPr="00004135">
              <w:rPr>
                <w:lang w:val="cs-CZ"/>
              </w:rPr>
              <w:t xml:space="preserve"> dne ………………..</w:t>
            </w:r>
          </w:p>
          <w:p w:rsidR="008D2DD1" w:rsidRPr="00004135" w:rsidRDefault="008D2DD1" w:rsidP="008D2DD1">
            <w:pPr>
              <w:spacing w:before="240"/>
              <w:rPr>
                <w:lang w:val="cs-CZ"/>
              </w:rPr>
            </w:pPr>
          </w:p>
        </w:tc>
        <w:tc>
          <w:tcPr>
            <w:tcW w:w="4531" w:type="dxa"/>
          </w:tcPr>
          <w:p w:rsidR="008D2DD1" w:rsidRPr="00004135" w:rsidRDefault="008D2DD1" w:rsidP="008D2DD1">
            <w:pPr>
              <w:spacing w:before="240"/>
              <w:rPr>
                <w:lang w:val="cs-CZ"/>
              </w:rPr>
            </w:pPr>
            <w:r w:rsidRPr="00004135">
              <w:rPr>
                <w:lang w:val="cs-CZ"/>
              </w:rPr>
              <w:t>V ………………… dne ………………..</w:t>
            </w:r>
          </w:p>
          <w:p w:rsidR="008D2DD1" w:rsidRPr="00004135" w:rsidRDefault="008D2DD1" w:rsidP="008D2DD1">
            <w:pPr>
              <w:spacing w:before="240"/>
              <w:rPr>
                <w:lang w:val="cs-CZ"/>
              </w:rPr>
            </w:pPr>
          </w:p>
        </w:tc>
      </w:tr>
      <w:tr w:rsidR="008D2DD1" w:rsidRPr="00004135" w:rsidTr="008D2DD1">
        <w:tc>
          <w:tcPr>
            <w:tcW w:w="4531" w:type="dxa"/>
          </w:tcPr>
          <w:p w:rsidR="008D2DD1" w:rsidRPr="00004135" w:rsidRDefault="008D2DD1" w:rsidP="000A0ADC">
            <w:pPr>
              <w:rPr>
                <w:lang w:val="cs-CZ"/>
              </w:rPr>
            </w:pPr>
            <w:r w:rsidRPr="00004135">
              <w:rPr>
                <w:lang w:val="cs-CZ"/>
              </w:rPr>
              <w:t>Za objednatele:</w:t>
            </w:r>
            <w:r w:rsidRPr="00004135">
              <w:rPr>
                <w:lang w:val="cs-CZ"/>
              </w:rPr>
              <w:tab/>
            </w:r>
          </w:p>
        </w:tc>
        <w:tc>
          <w:tcPr>
            <w:tcW w:w="4531" w:type="dxa"/>
          </w:tcPr>
          <w:p w:rsidR="008D2DD1" w:rsidRPr="00004135" w:rsidRDefault="008D2DD1" w:rsidP="000A0ADC">
            <w:pPr>
              <w:rPr>
                <w:lang w:val="cs-CZ"/>
              </w:rPr>
            </w:pPr>
            <w:r w:rsidRPr="00004135">
              <w:rPr>
                <w:lang w:val="cs-CZ"/>
              </w:rPr>
              <w:t>Za zhotovitele:</w:t>
            </w:r>
          </w:p>
        </w:tc>
      </w:tr>
      <w:tr w:rsidR="008D2DD1" w:rsidRPr="00004135" w:rsidTr="008D2DD1">
        <w:trPr>
          <w:trHeight w:val="1299"/>
        </w:trPr>
        <w:tc>
          <w:tcPr>
            <w:tcW w:w="4531" w:type="dxa"/>
          </w:tcPr>
          <w:p w:rsidR="008D2DD1" w:rsidRPr="00004135" w:rsidRDefault="008D2DD1" w:rsidP="000A0ADC">
            <w:pPr>
              <w:rPr>
                <w:lang w:val="cs-CZ"/>
              </w:rPr>
            </w:pPr>
          </w:p>
          <w:p w:rsidR="008D2DD1" w:rsidRDefault="008D2DD1" w:rsidP="000A0ADC"/>
          <w:p w:rsidR="00014C4A" w:rsidRDefault="00014C4A" w:rsidP="000A0ADC"/>
          <w:p w:rsidR="00014C4A" w:rsidRDefault="00014C4A" w:rsidP="000A0ADC"/>
          <w:p w:rsidR="00014C4A" w:rsidRDefault="00014C4A" w:rsidP="000A0ADC"/>
          <w:p w:rsidR="00014C4A" w:rsidRDefault="00014C4A" w:rsidP="000A0ADC"/>
          <w:p w:rsidR="00014C4A" w:rsidRDefault="00014C4A" w:rsidP="000A0ADC"/>
          <w:p w:rsidR="00014C4A" w:rsidRDefault="00014C4A" w:rsidP="000A0ADC"/>
          <w:p w:rsidR="00014C4A" w:rsidRPr="00004135" w:rsidRDefault="00014C4A" w:rsidP="000A0ADC">
            <w:pPr>
              <w:rPr>
                <w:lang w:val="cs-CZ"/>
              </w:rPr>
            </w:pPr>
          </w:p>
        </w:tc>
        <w:tc>
          <w:tcPr>
            <w:tcW w:w="4531" w:type="dxa"/>
          </w:tcPr>
          <w:p w:rsidR="008D2DD1" w:rsidRPr="00004135" w:rsidRDefault="008D2DD1" w:rsidP="000A0ADC">
            <w:pPr>
              <w:rPr>
                <w:lang w:val="cs-CZ"/>
              </w:rPr>
            </w:pPr>
          </w:p>
          <w:p w:rsidR="008D2DD1" w:rsidRPr="00004135" w:rsidRDefault="008D2DD1" w:rsidP="000A0ADC">
            <w:pPr>
              <w:rPr>
                <w:lang w:val="cs-CZ"/>
              </w:rPr>
            </w:pPr>
          </w:p>
        </w:tc>
      </w:tr>
      <w:tr w:rsidR="008D2DD1" w:rsidRPr="00004135" w:rsidTr="008D2DD1">
        <w:tc>
          <w:tcPr>
            <w:tcW w:w="4531" w:type="dxa"/>
          </w:tcPr>
          <w:p w:rsidR="008D2DD1" w:rsidRPr="00004135" w:rsidRDefault="008D2DD1" w:rsidP="008D2DD1">
            <w:pPr>
              <w:pBdr>
                <w:bottom w:val="single" w:sz="6" w:space="1" w:color="auto"/>
              </w:pBdr>
              <w:ind w:right="459"/>
              <w:rPr>
                <w:lang w:val="cs-CZ"/>
              </w:rPr>
            </w:pPr>
          </w:p>
          <w:p w:rsidR="008D2DD1" w:rsidRPr="00004135" w:rsidRDefault="008D2DD1" w:rsidP="000A0ADC">
            <w:pPr>
              <w:rPr>
                <w:lang w:val="cs-CZ"/>
              </w:rPr>
            </w:pPr>
          </w:p>
          <w:p w:rsidR="008D2DD1" w:rsidRDefault="000504C9" w:rsidP="000A0ADC">
            <w:r>
              <w:t>Ing. Martin Vrba</w:t>
            </w:r>
          </w:p>
          <w:p w:rsidR="00B11C9D" w:rsidRPr="00004135" w:rsidRDefault="00BC1810" w:rsidP="000A0ADC">
            <w:pPr>
              <w:rPr>
                <w:lang w:val="cs-CZ"/>
              </w:rPr>
            </w:pPr>
            <w:r>
              <w:t>Ř</w:t>
            </w:r>
            <w:r w:rsidR="000504C9">
              <w:t>editel KPÚ pro Ústecký kraj</w:t>
            </w:r>
          </w:p>
        </w:tc>
        <w:tc>
          <w:tcPr>
            <w:tcW w:w="4531" w:type="dxa"/>
          </w:tcPr>
          <w:p w:rsidR="008D2DD1" w:rsidRPr="00004135" w:rsidRDefault="008D2DD1" w:rsidP="008D2DD1">
            <w:pPr>
              <w:pBdr>
                <w:bottom w:val="single" w:sz="6" w:space="1" w:color="auto"/>
              </w:pBdr>
              <w:ind w:right="454"/>
              <w:rPr>
                <w:lang w:val="cs-CZ"/>
              </w:rPr>
            </w:pPr>
          </w:p>
          <w:p w:rsidR="008D2DD1" w:rsidRPr="00004135" w:rsidRDefault="008D2DD1" w:rsidP="000A0ADC">
            <w:pPr>
              <w:rPr>
                <w:lang w:val="cs-CZ"/>
              </w:rPr>
            </w:pPr>
          </w:p>
          <w:p w:rsidR="008D2DD1" w:rsidRDefault="00733055" w:rsidP="008D2DD1">
            <w:r>
              <w:t>Jméno, příjmení</w:t>
            </w:r>
          </w:p>
          <w:p w:rsidR="00733055" w:rsidRPr="00004135" w:rsidRDefault="00733055" w:rsidP="008D2DD1">
            <w:pPr>
              <w:rPr>
                <w:lang w:val="cs-CZ"/>
              </w:rPr>
            </w:pPr>
          </w:p>
        </w:tc>
      </w:tr>
      <w:tr w:rsidR="008D2DD1" w:rsidRPr="00004135" w:rsidTr="008D2DD1">
        <w:tc>
          <w:tcPr>
            <w:tcW w:w="9062" w:type="dxa"/>
            <w:gridSpan w:val="2"/>
          </w:tcPr>
          <w:p w:rsidR="008D2DD1" w:rsidRPr="00004135" w:rsidRDefault="008D2DD1" w:rsidP="008D2DD1">
            <w:pPr>
              <w:spacing w:before="840"/>
              <w:rPr>
                <w:lang w:val="cs-CZ"/>
              </w:rPr>
            </w:pPr>
            <w:r w:rsidRPr="00004135">
              <w:rPr>
                <w:lang w:val="cs-CZ"/>
              </w:rPr>
              <w:t xml:space="preserve">Příloha: </w:t>
            </w:r>
            <w:bookmarkStart w:id="1" w:name="_GoBack"/>
            <w:bookmarkEnd w:id="1"/>
          </w:p>
          <w:p w:rsidR="008D2DD1" w:rsidRPr="00004135" w:rsidRDefault="008D2DD1" w:rsidP="008D2DD1">
            <w:pPr>
              <w:spacing w:before="240"/>
              <w:rPr>
                <w:lang w:val="cs-CZ"/>
              </w:rPr>
            </w:pPr>
            <w:r w:rsidRPr="00004135">
              <w:rPr>
                <w:lang w:val="cs-CZ"/>
              </w:rPr>
              <w:t>1. Položkový výkaz činností</w:t>
            </w:r>
          </w:p>
        </w:tc>
      </w:tr>
    </w:tbl>
    <w:p w:rsidR="008D2DD1" w:rsidRPr="00004135" w:rsidRDefault="008D2DD1" w:rsidP="008D2DD1">
      <w:pPr>
        <w:rPr>
          <w:lang w:val="cs-CZ"/>
        </w:rPr>
      </w:pPr>
    </w:p>
    <w:p w:rsidR="008D2DD1" w:rsidRPr="00004135" w:rsidRDefault="008D2DD1" w:rsidP="008D2DD1">
      <w:pPr>
        <w:rPr>
          <w:lang w:val="cs-CZ"/>
        </w:rPr>
      </w:pPr>
    </w:p>
    <w:sectPr w:rsidR="008D2DD1" w:rsidRPr="00004135" w:rsidSect="00CE18AF">
      <w:headerReference w:type="default" r:id="rId9"/>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857" w:rsidRDefault="00212857" w:rsidP="0072075B">
      <w:pPr>
        <w:spacing w:after="0" w:line="240" w:lineRule="auto"/>
      </w:pPr>
      <w:r>
        <w:separator/>
      </w:r>
    </w:p>
  </w:endnote>
  <w:endnote w:type="continuationSeparator" w:id="0">
    <w:p w:rsidR="00212857" w:rsidRDefault="00212857" w:rsidP="0072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Default="000667FF">
    <w:pPr>
      <w:pStyle w:val="Zpat"/>
      <w:pBdr>
        <w:bottom w:val="single" w:sz="6" w:space="1" w:color="auto"/>
      </w:pBdr>
      <w:jc w:val="right"/>
    </w:pPr>
  </w:p>
  <w:p w:rsidR="000667FF" w:rsidRPr="0025120D" w:rsidRDefault="00014C4A">
    <w:pPr>
      <w:pStyle w:val="Zpat"/>
      <w:jc w:val="right"/>
      <w:rPr>
        <w:sz w:val="16"/>
      </w:rPr>
    </w:pPr>
    <w:sdt>
      <w:sdtPr>
        <w:rPr>
          <w:sz w:val="16"/>
        </w:rPr>
        <w:id w:val="1990212039"/>
        <w:docPartObj>
          <w:docPartGallery w:val="Page Numbers (Bottom of Page)"/>
          <w:docPartUnique/>
        </w:docPartObj>
      </w:sdtPr>
      <w:sdtEndPr/>
      <w:sdtContent>
        <w:r w:rsidR="000667FF">
          <w:rPr>
            <w:sz w:val="16"/>
          </w:rPr>
          <w:t xml:space="preserve">Strana </w:t>
        </w:r>
        <w:r w:rsidR="000667FF" w:rsidRPr="0025120D">
          <w:rPr>
            <w:sz w:val="16"/>
          </w:rPr>
          <w:fldChar w:fldCharType="begin"/>
        </w:r>
        <w:r w:rsidR="000667FF" w:rsidRPr="0025120D">
          <w:rPr>
            <w:sz w:val="16"/>
          </w:rPr>
          <w:instrText>PAGE   \* MERGEFORMAT</w:instrText>
        </w:r>
        <w:r w:rsidR="000667FF" w:rsidRPr="0025120D">
          <w:rPr>
            <w:sz w:val="16"/>
          </w:rPr>
          <w:fldChar w:fldCharType="separate"/>
        </w:r>
        <w:r w:rsidRPr="00014C4A">
          <w:rPr>
            <w:noProof/>
            <w:sz w:val="16"/>
            <w:lang w:val="cs-CZ"/>
          </w:rPr>
          <w:t>17</w:t>
        </w:r>
        <w:r w:rsidR="000667FF" w:rsidRPr="0025120D">
          <w:rPr>
            <w:sz w:val="16"/>
          </w:rPr>
          <w:fldChar w:fldCharType="end"/>
        </w:r>
      </w:sdtContent>
    </w:sdt>
  </w:p>
  <w:p w:rsidR="000667FF" w:rsidRPr="0072075B" w:rsidRDefault="000667FF">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857" w:rsidRDefault="00212857" w:rsidP="0072075B">
      <w:pPr>
        <w:spacing w:after="0" w:line="240" w:lineRule="auto"/>
      </w:pPr>
      <w:r>
        <w:separator/>
      </w:r>
    </w:p>
  </w:footnote>
  <w:footnote w:type="continuationSeparator" w:id="0">
    <w:p w:rsidR="00212857" w:rsidRDefault="00212857" w:rsidP="00720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Pr="0025120D" w:rsidRDefault="000667FF" w:rsidP="004C12F3">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sidR="007806DB">
      <w:t>Heřmanov</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Pr="0025120D" w:rsidRDefault="000667FF" w:rsidP="005021DE">
    <w:pPr>
      <w:pStyle w:val="Zhlav"/>
      <w:pBdr>
        <w:bottom w:val="single" w:sz="6" w:space="1" w:color="auto"/>
      </w:pBdr>
      <w:tabs>
        <w:tab w:val="clear" w:pos="9072"/>
        <w:tab w:val="left" w:pos="4536"/>
      </w:tabs>
      <w:rPr>
        <w:sz w:val="16"/>
      </w:rPr>
    </w:pPr>
    <w:r>
      <w:rPr>
        <w:sz w:val="14"/>
      </w:rPr>
      <w:tab/>
    </w:r>
    <w:r w:rsidRPr="0025120D">
      <w:rPr>
        <w:sz w:val="16"/>
      </w:rPr>
      <w:t>Číslo smlouvy objednatele: (generovat z DMS)</w:t>
    </w:r>
    <w:r w:rsidRPr="0025120D">
      <w:rPr>
        <w:sz w:val="16"/>
      </w:rPr>
      <w:tab/>
    </w:r>
  </w:p>
  <w:p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p>
  <w:p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 xml:space="preserve">Komplexní pozemkové úpravy v k. ú. </w:t>
    </w:r>
    <w:r w:rsidR="007806DB">
      <w:t>Heřmanov</w:t>
    </w:r>
  </w:p>
  <w:p w:rsidR="000667FF" w:rsidRPr="0025120D" w:rsidRDefault="000667FF">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8"/>
  </w:num>
  <w:num w:numId="2">
    <w:abstractNumId w:val="2"/>
  </w:num>
  <w:num w:numId="3">
    <w:abstractNumId w:val="1"/>
  </w:num>
  <w:num w:numId="4">
    <w:abstractNumId w:val="3"/>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ocumentProtection w:formatting="1" w:enforcement="1" w:cryptProviderType="rsaAES" w:cryptAlgorithmClass="hash" w:cryptAlgorithmType="typeAny" w:cryptAlgorithmSid="14" w:cryptSpinCount="100000" w:hash="QCV7upRV4SSRT6LwTvpXSuoTqUqhbpEVpAgwxz7/YCdXhUWBenAM4DinOzn+AVzh1kgF7D4luEsZLPp4q8pMpw==" w:salt="cLXJUR0CcAXv5Iybe3Cqfg=="/>
  <w:defaultTabStop w:val="0"/>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54"/>
    <w:rsid w:val="00001A1A"/>
    <w:rsid w:val="00004135"/>
    <w:rsid w:val="00005468"/>
    <w:rsid w:val="00014C4A"/>
    <w:rsid w:val="00030FB7"/>
    <w:rsid w:val="000504C9"/>
    <w:rsid w:val="000667FF"/>
    <w:rsid w:val="00066FD6"/>
    <w:rsid w:val="000912B6"/>
    <w:rsid w:val="00093151"/>
    <w:rsid w:val="000A0ADC"/>
    <w:rsid w:val="000A5082"/>
    <w:rsid w:val="000C1F65"/>
    <w:rsid w:val="000C2D0E"/>
    <w:rsid w:val="000C7059"/>
    <w:rsid w:val="000C773F"/>
    <w:rsid w:val="000E0C31"/>
    <w:rsid w:val="00104329"/>
    <w:rsid w:val="0012136A"/>
    <w:rsid w:val="001244CD"/>
    <w:rsid w:val="001260B3"/>
    <w:rsid w:val="00133F2A"/>
    <w:rsid w:val="001358B3"/>
    <w:rsid w:val="001545F1"/>
    <w:rsid w:val="001854EE"/>
    <w:rsid w:val="0019518F"/>
    <w:rsid w:val="001D5389"/>
    <w:rsid w:val="001F66AF"/>
    <w:rsid w:val="00200280"/>
    <w:rsid w:val="00205D43"/>
    <w:rsid w:val="00206C94"/>
    <w:rsid w:val="00212857"/>
    <w:rsid w:val="002428CB"/>
    <w:rsid w:val="0025120D"/>
    <w:rsid w:val="00271555"/>
    <w:rsid w:val="00271E8C"/>
    <w:rsid w:val="00275DBD"/>
    <w:rsid w:val="00276384"/>
    <w:rsid w:val="00280088"/>
    <w:rsid w:val="00281525"/>
    <w:rsid w:val="002A3B15"/>
    <w:rsid w:val="002B446D"/>
    <w:rsid w:val="002B69A4"/>
    <w:rsid w:val="002F74E3"/>
    <w:rsid w:val="003152DF"/>
    <w:rsid w:val="003209B3"/>
    <w:rsid w:val="00343AF7"/>
    <w:rsid w:val="00351584"/>
    <w:rsid w:val="00367ED6"/>
    <w:rsid w:val="00374495"/>
    <w:rsid w:val="0039091D"/>
    <w:rsid w:val="00391C69"/>
    <w:rsid w:val="003A5CF4"/>
    <w:rsid w:val="003B67C5"/>
    <w:rsid w:val="003C3C10"/>
    <w:rsid w:val="003C4035"/>
    <w:rsid w:val="003D1378"/>
    <w:rsid w:val="003E4306"/>
    <w:rsid w:val="00402998"/>
    <w:rsid w:val="00407AB7"/>
    <w:rsid w:val="004369D5"/>
    <w:rsid w:val="0044436D"/>
    <w:rsid w:val="00466841"/>
    <w:rsid w:val="004836FE"/>
    <w:rsid w:val="00494527"/>
    <w:rsid w:val="004A29B7"/>
    <w:rsid w:val="004B0023"/>
    <w:rsid w:val="004C12F3"/>
    <w:rsid w:val="004D6EEF"/>
    <w:rsid w:val="004D6F9F"/>
    <w:rsid w:val="005021DE"/>
    <w:rsid w:val="0050344D"/>
    <w:rsid w:val="005074DB"/>
    <w:rsid w:val="00516AEF"/>
    <w:rsid w:val="00555DD2"/>
    <w:rsid w:val="005846D5"/>
    <w:rsid w:val="00605862"/>
    <w:rsid w:val="006058D4"/>
    <w:rsid w:val="00612880"/>
    <w:rsid w:val="00612A41"/>
    <w:rsid w:val="006269D6"/>
    <w:rsid w:val="00634F2E"/>
    <w:rsid w:val="00650A7A"/>
    <w:rsid w:val="006526D9"/>
    <w:rsid w:val="00653CDB"/>
    <w:rsid w:val="006967C8"/>
    <w:rsid w:val="00697C3B"/>
    <w:rsid w:val="006C04A8"/>
    <w:rsid w:val="006D7FF1"/>
    <w:rsid w:val="006E76B6"/>
    <w:rsid w:val="006F13DF"/>
    <w:rsid w:val="006F31AB"/>
    <w:rsid w:val="00700EE3"/>
    <w:rsid w:val="00714451"/>
    <w:rsid w:val="00715C90"/>
    <w:rsid w:val="0072075B"/>
    <w:rsid w:val="00721D04"/>
    <w:rsid w:val="00730AE1"/>
    <w:rsid w:val="00733055"/>
    <w:rsid w:val="0073488C"/>
    <w:rsid w:val="00751711"/>
    <w:rsid w:val="00774983"/>
    <w:rsid w:val="007806DB"/>
    <w:rsid w:val="007B1F28"/>
    <w:rsid w:val="007B2089"/>
    <w:rsid w:val="007B224D"/>
    <w:rsid w:val="007C446E"/>
    <w:rsid w:val="007C5844"/>
    <w:rsid w:val="007D0044"/>
    <w:rsid w:val="007D262E"/>
    <w:rsid w:val="007F3613"/>
    <w:rsid w:val="00820E36"/>
    <w:rsid w:val="008252F0"/>
    <w:rsid w:val="00832965"/>
    <w:rsid w:val="008450FC"/>
    <w:rsid w:val="008503B6"/>
    <w:rsid w:val="008527D5"/>
    <w:rsid w:val="008B1A39"/>
    <w:rsid w:val="008B5D87"/>
    <w:rsid w:val="008C1848"/>
    <w:rsid w:val="008C2BD0"/>
    <w:rsid w:val="008D2DD1"/>
    <w:rsid w:val="008E3999"/>
    <w:rsid w:val="008E39DE"/>
    <w:rsid w:val="008F0213"/>
    <w:rsid w:val="008F16D1"/>
    <w:rsid w:val="008F666C"/>
    <w:rsid w:val="00915E53"/>
    <w:rsid w:val="009247A2"/>
    <w:rsid w:val="009405CA"/>
    <w:rsid w:val="0094367B"/>
    <w:rsid w:val="009459BB"/>
    <w:rsid w:val="00953DE2"/>
    <w:rsid w:val="009611F8"/>
    <w:rsid w:val="00961FAC"/>
    <w:rsid w:val="00966D11"/>
    <w:rsid w:val="00977B0F"/>
    <w:rsid w:val="009A55E2"/>
    <w:rsid w:val="009B7E28"/>
    <w:rsid w:val="009D5484"/>
    <w:rsid w:val="009D5E74"/>
    <w:rsid w:val="00A00D3A"/>
    <w:rsid w:val="00A05ECE"/>
    <w:rsid w:val="00A1442F"/>
    <w:rsid w:val="00A36AD7"/>
    <w:rsid w:val="00A72063"/>
    <w:rsid w:val="00AB2470"/>
    <w:rsid w:val="00AB3025"/>
    <w:rsid w:val="00AC037E"/>
    <w:rsid w:val="00AC40E6"/>
    <w:rsid w:val="00AC4B33"/>
    <w:rsid w:val="00AD7D31"/>
    <w:rsid w:val="00B11C9D"/>
    <w:rsid w:val="00B14F80"/>
    <w:rsid w:val="00B260F0"/>
    <w:rsid w:val="00B665F8"/>
    <w:rsid w:val="00B71644"/>
    <w:rsid w:val="00B772D4"/>
    <w:rsid w:val="00BA0F04"/>
    <w:rsid w:val="00BA111F"/>
    <w:rsid w:val="00BA455D"/>
    <w:rsid w:val="00BB0254"/>
    <w:rsid w:val="00BB2D69"/>
    <w:rsid w:val="00BB615C"/>
    <w:rsid w:val="00BC1810"/>
    <w:rsid w:val="00BC1B25"/>
    <w:rsid w:val="00BD3AE6"/>
    <w:rsid w:val="00C85FF9"/>
    <w:rsid w:val="00CA684A"/>
    <w:rsid w:val="00CB7381"/>
    <w:rsid w:val="00CC04AD"/>
    <w:rsid w:val="00CC17A0"/>
    <w:rsid w:val="00CC7548"/>
    <w:rsid w:val="00CD22A5"/>
    <w:rsid w:val="00CE18AF"/>
    <w:rsid w:val="00CF5DC3"/>
    <w:rsid w:val="00D05865"/>
    <w:rsid w:val="00D24576"/>
    <w:rsid w:val="00D31AC2"/>
    <w:rsid w:val="00D328D7"/>
    <w:rsid w:val="00D45C73"/>
    <w:rsid w:val="00D55083"/>
    <w:rsid w:val="00D6402E"/>
    <w:rsid w:val="00D6680A"/>
    <w:rsid w:val="00D6691A"/>
    <w:rsid w:val="00D73998"/>
    <w:rsid w:val="00D75FAF"/>
    <w:rsid w:val="00D8246D"/>
    <w:rsid w:val="00D828EE"/>
    <w:rsid w:val="00D85066"/>
    <w:rsid w:val="00D91011"/>
    <w:rsid w:val="00D94E45"/>
    <w:rsid w:val="00D9781D"/>
    <w:rsid w:val="00DA4AA5"/>
    <w:rsid w:val="00DB1F67"/>
    <w:rsid w:val="00DB2771"/>
    <w:rsid w:val="00DC4094"/>
    <w:rsid w:val="00DC4C1D"/>
    <w:rsid w:val="00DD7E2D"/>
    <w:rsid w:val="00DE5522"/>
    <w:rsid w:val="00DF7CB0"/>
    <w:rsid w:val="00E0589D"/>
    <w:rsid w:val="00E101C7"/>
    <w:rsid w:val="00E22ED5"/>
    <w:rsid w:val="00E349FC"/>
    <w:rsid w:val="00E9294E"/>
    <w:rsid w:val="00EB48C8"/>
    <w:rsid w:val="00EB78CE"/>
    <w:rsid w:val="00EC6DF7"/>
    <w:rsid w:val="00ED056C"/>
    <w:rsid w:val="00ED22C2"/>
    <w:rsid w:val="00F1457B"/>
    <w:rsid w:val="00F14E52"/>
    <w:rsid w:val="00F20514"/>
    <w:rsid w:val="00F465FC"/>
    <w:rsid w:val="00F81BFF"/>
    <w:rsid w:val="00F943D1"/>
    <w:rsid w:val="00FB2189"/>
    <w:rsid w:val="00FC60AE"/>
    <w:rsid w:val="00FE30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2B29F1-C264-44F2-850E-BD80B46E5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17</Pages>
  <Words>7248</Words>
  <Characters>42768</Characters>
  <Application>Microsoft Office Word</Application>
  <DocSecurity>0</DocSecurity>
  <Lines>356</Lines>
  <Paragraphs>99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Kourek Jan Ing.</cp:lastModifiedBy>
  <cp:revision>10</cp:revision>
  <cp:lastPrinted>2015-09-30T07:46:00Z</cp:lastPrinted>
  <dcterms:created xsi:type="dcterms:W3CDTF">2015-10-08T09:46:00Z</dcterms:created>
  <dcterms:modified xsi:type="dcterms:W3CDTF">2016-06-27T11:56:00Z</dcterms:modified>
</cp:coreProperties>
</file>